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DC4406"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276424E3" w14:textId="77777777" w:rsidR="00343607" w:rsidRPr="00711517" w:rsidRDefault="00343607" w:rsidP="00343607">
      <w:pPr>
        <w:spacing w:after="0"/>
        <w:jc w:val="center"/>
        <w:rPr>
          <w:rFonts w:cstheme="minorHAnsi"/>
          <w:b/>
          <w:lang w:val="en-US"/>
        </w:rPr>
      </w:pPr>
      <w:r w:rsidRPr="00711517">
        <w:rPr>
          <w:rFonts w:cstheme="minorHAnsi"/>
          <w:b/>
          <w:lang w:val="en-US"/>
        </w:rPr>
        <w:t>MINISTRY OF THE ECONOMY (ME)</w:t>
      </w:r>
    </w:p>
    <w:p w14:paraId="47E7D0BC"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AND INTERNATIONAL AFFAIRS (SECINT)</w:t>
      </w:r>
    </w:p>
    <w:p w14:paraId="233FA5F3"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(SECEX)</w:t>
      </w:r>
    </w:p>
    <w:p w14:paraId="5BCE1319" w14:textId="77777777" w:rsidR="00343607" w:rsidRPr="00711517" w:rsidRDefault="00343607" w:rsidP="00343607">
      <w:pPr>
        <w:pStyle w:val="Cabealho"/>
        <w:jc w:val="center"/>
        <w:rPr>
          <w:rFonts w:asciiTheme="minorHAnsi" w:hAnsiTheme="minorHAnsi" w:cstheme="minorHAnsi"/>
          <w:sz w:val="22"/>
          <w:szCs w:val="22"/>
          <w:lang w:val="en-US"/>
        </w:rPr>
      </w:pPr>
      <w:r w:rsidRPr="00711517">
        <w:rPr>
          <w:rFonts w:asciiTheme="minorHAnsi" w:hAnsiTheme="minorHAnsi" w:cstheme="minorHAnsi"/>
          <w:b/>
          <w:sz w:val="22"/>
          <w:szCs w:val="22"/>
          <w:lang w:val="en-US"/>
        </w:rPr>
        <w:t>SUBSECRETARIAT OF TRADE REMEDIES</w:t>
      </w:r>
      <w:r w:rsidR="005B3A66" w:rsidRPr="00711517">
        <w:rPr>
          <w:rFonts w:asciiTheme="minorHAnsi" w:hAnsiTheme="minorHAnsi" w:cstheme="minorHAnsi"/>
          <w:b/>
          <w:sz w:val="22"/>
          <w:szCs w:val="22"/>
          <w:lang w:val="en-US"/>
        </w:rPr>
        <w:t xml:space="preserve"> AND PUBLIC INTEREST</w:t>
      </w:r>
      <w:r w:rsidRPr="00711517">
        <w:rPr>
          <w:rFonts w:asciiTheme="minorHAnsi" w:hAnsiTheme="minorHAnsi" w:cstheme="minorHAnsi"/>
          <w:b/>
          <w:sz w:val="22"/>
          <w:szCs w:val="22"/>
          <w:lang w:val="en-US"/>
        </w:rPr>
        <w:t xml:space="preserve"> (SDCOM)</w:t>
      </w:r>
    </w:p>
    <w:p w14:paraId="0BBF8C4A" w14:textId="77777777" w:rsidR="001B1068" w:rsidRPr="00711517" w:rsidRDefault="001B1068" w:rsidP="001B1068">
      <w:pPr>
        <w:spacing w:after="0"/>
        <w:jc w:val="center"/>
        <w:rPr>
          <w:rFonts w:cstheme="minorHAnsi"/>
          <w:sz w:val="18"/>
          <w:szCs w:val="18"/>
        </w:rPr>
      </w:pPr>
      <w:r w:rsidRPr="00711517">
        <w:rPr>
          <w:rFonts w:cstheme="minorHAnsi"/>
          <w:sz w:val="18"/>
          <w:szCs w:val="18"/>
        </w:rPr>
        <w:t>Esplanada dos Ministérios, Bloco J, Sala 408, Brasília – DF, CEP 70.053-900</w:t>
      </w:r>
    </w:p>
    <w:p w14:paraId="4E759D11" w14:textId="1837CCB0" w:rsidR="009A2706" w:rsidRPr="00711517" w:rsidRDefault="009A2706" w:rsidP="009A270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6860185"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Pr="00711517">
        <w:rPr>
          <w:rFonts w:cstheme="minorHAnsi"/>
          <w:color w:val="FF0000"/>
          <w:sz w:val="24"/>
          <w:szCs w:val="24"/>
          <w:lang w:val="en-US"/>
        </w:rPr>
        <w:t xml:space="preserve"> </w:t>
      </w:r>
      <w:r w:rsidR="001964B2" w:rsidRPr="001964B2">
        <w:rPr>
          <w:rFonts w:cstheme="minorHAnsi"/>
          <w:sz w:val="24"/>
          <w:szCs w:val="24"/>
          <w:lang w:val="en-US"/>
        </w:rPr>
        <w:t>seamless carbon steel line pipes for oil and gas pipelines, of a nominal outside diameter not exceeding 5 (five) inches (141.3 millimeters)</w:t>
      </w:r>
      <w:r w:rsidRPr="001964B2">
        <w:rPr>
          <w:rFonts w:cstheme="minorHAnsi"/>
          <w:sz w:val="24"/>
          <w:szCs w:val="24"/>
          <w:lang w:val="en-US"/>
        </w:rPr>
        <w:t>,</w:t>
      </w:r>
      <w:r w:rsidRPr="00711517">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proofErr w:type="spellStart"/>
      <w:r w:rsidR="00D3680E" w:rsidRPr="00711517">
        <w:rPr>
          <w:rFonts w:cstheme="minorHAnsi"/>
          <w:sz w:val="24"/>
          <w:szCs w:val="24"/>
          <w:lang w:val="en-US"/>
        </w:rPr>
        <w:t>sub</w:t>
      </w:r>
      <w:r w:rsidR="007E1ACA" w:rsidRPr="00711517">
        <w:rPr>
          <w:rFonts w:cstheme="minorHAnsi"/>
          <w:sz w:val="24"/>
          <w:szCs w:val="24"/>
          <w:lang w:val="en-US"/>
        </w:rPr>
        <w:t>ite</w:t>
      </w:r>
      <w:r w:rsidR="001964B2">
        <w:rPr>
          <w:rFonts w:cstheme="minorHAnsi"/>
          <w:sz w:val="24"/>
          <w:szCs w:val="24"/>
          <w:lang w:val="en-US"/>
        </w:rPr>
        <w:t>ns</w:t>
      </w:r>
      <w:proofErr w:type="spellEnd"/>
      <w:r w:rsidR="007E1ACA" w:rsidRPr="00711517">
        <w:rPr>
          <w:rFonts w:cstheme="minorHAnsi"/>
          <w:sz w:val="24"/>
          <w:szCs w:val="24"/>
          <w:lang w:val="en-US"/>
        </w:rPr>
        <w:t xml:space="preserve"> </w:t>
      </w:r>
      <w:r w:rsidR="001964B2" w:rsidRPr="001964B2">
        <w:rPr>
          <w:rFonts w:cstheme="minorHAnsi"/>
          <w:sz w:val="24"/>
          <w:szCs w:val="28"/>
        </w:rPr>
        <w:t>7304.19.00, 7304.31.90, 7304.39.10 e 7304.39.90</w:t>
      </w:r>
      <w:r w:rsidR="007E1ACA" w:rsidRPr="001964B2">
        <w:rPr>
          <w:rFonts w:cstheme="minorHAnsi"/>
          <w:color w:val="FF0000"/>
          <w:sz w:val="28"/>
          <w:szCs w:val="28"/>
          <w:lang w:val="en-US"/>
        </w:rPr>
        <w:t xml:space="preserve"> </w:t>
      </w:r>
      <w:r w:rsidR="007E1ACA" w:rsidRPr="00711517">
        <w:rPr>
          <w:rFonts w:cstheme="minorHAnsi"/>
          <w:sz w:val="24"/>
          <w:szCs w:val="24"/>
          <w:lang w:val="en-US"/>
        </w:rPr>
        <w:t xml:space="preserve">of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w:t>
      </w:r>
      <w:proofErr w:type="spellStart"/>
      <w:r w:rsidR="007E1ACA" w:rsidRPr="00711517">
        <w:rPr>
          <w:rFonts w:cstheme="minorHAnsi"/>
          <w:sz w:val="24"/>
          <w:szCs w:val="24"/>
          <w:lang w:val="en-US"/>
        </w:rPr>
        <w:t>Comum</w:t>
      </w:r>
      <w:proofErr w:type="spellEnd"/>
      <w:r w:rsidR="007E1ACA" w:rsidRPr="00711517">
        <w:rPr>
          <w:rFonts w:cstheme="minorHAnsi"/>
          <w:sz w:val="24"/>
          <w:szCs w:val="24"/>
          <w:lang w:val="en-US"/>
        </w:rPr>
        <w:t xml:space="preserve"> do MERCOSUL), </w:t>
      </w:r>
      <w:bookmarkStart w:id="0" w:name="_Hlk37670753"/>
      <w:r w:rsidR="00A320F2" w:rsidRPr="00711517">
        <w:rPr>
          <w:rFonts w:cstheme="minorHAnsi"/>
          <w:sz w:val="24"/>
          <w:szCs w:val="24"/>
          <w:lang w:val="en-US"/>
        </w:rPr>
        <w:t>originating in</w:t>
      </w:r>
      <w:bookmarkEnd w:id="0"/>
      <w:r w:rsidR="00A320F2" w:rsidRPr="00711517">
        <w:rPr>
          <w:rFonts w:cstheme="minorHAnsi"/>
          <w:szCs w:val="24"/>
          <w:lang w:val="en-US"/>
        </w:rPr>
        <w:t xml:space="preserve"> </w:t>
      </w:r>
      <w:r w:rsidR="001964B2" w:rsidRPr="001964B2">
        <w:rPr>
          <w:rFonts w:cstheme="minorHAnsi"/>
          <w:sz w:val="24"/>
          <w:szCs w:val="24"/>
          <w:lang w:val="en-US"/>
        </w:rPr>
        <w:t>China and Romania</w:t>
      </w:r>
      <w:r w:rsidR="007E1ACA" w:rsidRPr="00711517">
        <w:rPr>
          <w:rFonts w:cstheme="minorHAnsi"/>
          <w:sz w:val="24"/>
          <w:szCs w:val="24"/>
          <w:lang w:val="en-US"/>
        </w:rPr>
        <w:t>, and of injury to the domestic industry due to such practice.</w:t>
      </w:r>
      <w:r w:rsidR="0018446F">
        <w:rPr>
          <w:rFonts w:cstheme="minorHAnsi"/>
          <w:sz w:val="24"/>
          <w:szCs w:val="24"/>
          <w:lang w:val="en-US"/>
        </w:rPr>
        <w:t xml:space="preserve"> </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03A1334E" w:rsidR="007E1ACA" w:rsidRPr="00711517" w:rsidRDefault="00ED7DAB" w:rsidP="007E1ACA">
      <w:pPr>
        <w:spacing w:after="0"/>
        <w:jc w:val="center"/>
        <w:rPr>
          <w:rFonts w:cstheme="minorHAnsi"/>
          <w:bCs/>
          <w:sz w:val="24"/>
          <w:szCs w:val="24"/>
        </w:rPr>
      </w:pPr>
      <w:r w:rsidRPr="00711517">
        <w:rPr>
          <w:rFonts w:cstheme="minorHAnsi"/>
          <w:sz w:val="24"/>
          <w:szCs w:val="24"/>
        </w:rPr>
        <w:t xml:space="preserve">Process Sei/ME </w:t>
      </w:r>
      <w:r w:rsidR="00AD1571" w:rsidRPr="005D5D1A">
        <w:rPr>
          <w:rFonts w:cstheme="minorHAnsi"/>
          <w:szCs w:val="24"/>
        </w:rPr>
        <w:t>n</w:t>
      </w:r>
      <w:r w:rsidR="00AD1571" w:rsidRPr="005D5D1A">
        <w:rPr>
          <w:rFonts w:cstheme="minorHAnsi"/>
          <w:szCs w:val="24"/>
          <w:u w:val="single"/>
          <w:vertAlign w:val="superscript"/>
        </w:rPr>
        <w:t>os</w:t>
      </w:r>
      <w:r w:rsidRPr="00711517">
        <w:rPr>
          <w:rFonts w:cstheme="minorHAnsi"/>
        </w:rPr>
        <w:t xml:space="preserve"> </w:t>
      </w:r>
      <w:r w:rsidRPr="00711517">
        <w:rPr>
          <w:rFonts w:cstheme="minorHAnsi"/>
          <w:color w:val="FF0000"/>
          <w:sz w:val="24"/>
          <w:szCs w:val="24"/>
        </w:rPr>
        <w:t xml:space="preserve"> </w:t>
      </w:r>
      <w:r w:rsidR="00AD1571" w:rsidRPr="00AD1571">
        <w:rPr>
          <w:rFonts w:cstheme="minorHAnsi"/>
          <w:sz w:val="24"/>
          <w:szCs w:val="28"/>
        </w:rPr>
        <w:t>19972.100667/2022-66</w:t>
      </w:r>
      <w:r w:rsidR="00AD1571" w:rsidRPr="00AD1571">
        <w:rPr>
          <w:rFonts w:cstheme="minorHAnsi"/>
          <w:color w:val="FF0000"/>
          <w:sz w:val="24"/>
          <w:szCs w:val="28"/>
        </w:rPr>
        <w:t xml:space="preserve"> </w:t>
      </w:r>
      <w:r w:rsidRPr="00AD1571">
        <w:rPr>
          <w:rFonts w:cstheme="minorHAnsi"/>
          <w:color w:val="FF0000"/>
          <w:sz w:val="28"/>
          <w:szCs w:val="28"/>
        </w:rPr>
        <w:t xml:space="preserve"> </w:t>
      </w:r>
      <w:r w:rsidRPr="00AD1571">
        <w:rPr>
          <w:rFonts w:cstheme="minorHAnsi"/>
          <w:sz w:val="24"/>
          <w:szCs w:val="24"/>
        </w:rPr>
        <w:t xml:space="preserve">restricted </w:t>
      </w:r>
      <w:proofErr w:type="spellStart"/>
      <w:r w:rsidRPr="00AD1571">
        <w:rPr>
          <w:rFonts w:cstheme="minorHAnsi"/>
          <w:sz w:val="28"/>
          <w:szCs w:val="28"/>
        </w:rPr>
        <w:t>and</w:t>
      </w:r>
      <w:proofErr w:type="spellEnd"/>
      <w:r w:rsidRPr="00AD1571">
        <w:rPr>
          <w:rFonts w:cstheme="minorHAnsi"/>
          <w:sz w:val="24"/>
          <w:szCs w:val="24"/>
        </w:rPr>
        <w:t xml:space="preserve"> </w:t>
      </w:r>
      <w:r w:rsidRPr="00AD1571">
        <w:rPr>
          <w:rFonts w:cstheme="minorHAnsi"/>
          <w:color w:val="FF0000"/>
          <w:sz w:val="28"/>
          <w:szCs w:val="28"/>
        </w:rPr>
        <w:t xml:space="preserve"> </w:t>
      </w:r>
      <w:r w:rsidR="00AD1571" w:rsidRPr="00AD1571">
        <w:rPr>
          <w:rFonts w:cstheme="minorHAnsi"/>
          <w:sz w:val="24"/>
          <w:szCs w:val="28"/>
        </w:rPr>
        <w:t xml:space="preserve">19972.100666/2022-11 </w:t>
      </w:r>
      <w:r w:rsidRPr="00AD1571">
        <w:rPr>
          <w:rFonts w:cstheme="minorHAnsi"/>
          <w:sz w:val="24"/>
          <w:szCs w:val="24"/>
        </w:rPr>
        <w:t xml:space="preserve"> </w:t>
      </w:r>
      <w:r w:rsidRPr="00AD1571">
        <w:rPr>
          <w:rFonts w:cstheme="minorHAnsi"/>
          <w:sz w:val="28"/>
          <w:szCs w:val="28"/>
        </w:rPr>
        <w:t xml:space="preserve"> </w:t>
      </w:r>
      <w:r w:rsidRPr="00711517">
        <w:rPr>
          <w:rFonts w:cstheme="minorHAnsi"/>
          <w:sz w:val="24"/>
          <w:szCs w:val="24"/>
        </w:rPr>
        <w:t>confidentia</w:t>
      </w:r>
      <w:r w:rsidR="00711517">
        <w:rPr>
          <w:rFonts w:cstheme="minorHAnsi"/>
          <w:sz w:val="24"/>
          <w:szCs w:val="24"/>
        </w:rPr>
        <w:t>l</w:t>
      </w:r>
    </w:p>
    <w:p w14:paraId="1ECF8061" w14:textId="09C67416" w:rsidR="007E1ACA" w:rsidRPr="001C65B9" w:rsidRDefault="007E1ACA" w:rsidP="007E1ACA">
      <w:pPr>
        <w:spacing w:after="0"/>
        <w:jc w:val="center"/>
        <w:rPr>
          <w:rFonts w:cstheme="minorHAnsi"/>
          <w:color w:val="FF0000"/>
          <w:sz w:val="24"/>
          <w:szCs w:val="24"/>
          <w:lang w:val="en-US"/>
        </w:rPr>
      </w:pPr>
      <w:r w:rsidRPr="001C65B9">
        <w:rPr>
          <w:rFonts w:cstheme="minorHAnsi"/>
          <w:sz w:val="24"/>
          <w:szCs w:val="24"/>
          <w:lang w:val="en-US"/>
        </w:rPr>
        <w:t xml:space="preserve">Contact: (+55 61) </w:t>
      </w:r>
      <w:r w:rsidR="00AD1571" w:rsidRPr="001C65B9">
        <w:rPr>
          <w:rFonts w:cstheme="minorHAnsi"/>
          <w:sz w:val="24"/>
          <w:szCs w:val="24"/>
        </w:rPr>
        <w:t>2027-7770 ou tubossemcostura.rev@economia.gov.br</w:t>
      </w: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888A6"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0C51358C"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w:t>
      </w:r>
      <w:r w:rsidR="00AD1571" w:rsidRPr="00AD1571">
        <w:rPr>
          <w:rFonts w:cstheme="minorHAnsi"/>
          <w:sz w:val="24"/>
          <w:szCs w:val="24"/>
          <w:lang w:val="en-US"/>
        </w:rPr>
        <w:t>seamless carbon steel line pipes for oil and gas pipelines, of a nominal outside diameter not exceeding 5 (five) inches (141.3 millimeters)</w:t>
      </w:r>
      <w:r w:rsidR="00422A8D" w:rsidRPr="00AD1571">
        <w:rPr>
          <w:rFonts w:cstheme="minorHAnsi"/>
          <w:sz w:val="24"/>
          <w:szCs w:val="24"/>
          <w:lang w:val="en-US"/>
        </w:rPr>
        <w:t>,</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proofErr w:type="spellStart"/>
      <w:r w:rsidR="00D3680E" w:rsidRPr="00711517">
        <w:rPr>
          <w:rFonts w:cstheme="minorHAnsi"/>
          <w:sz w:val="24"/>
          <w:szCs w:val="24"/>
          <w:lang w:val="en-US"/>
        </w:rPr>
        <w:t>sub</w:t>
      </w:r>
      <w:r w:rsidR="00422A8D" w:rsidRPr="00711517">
        <w:rPr>
          <w:rFonts w:cstheme="minorHAnsi"/>
          <w:sz w:val="24"/>
          <w:szCs w:val="24"/>
          <w:lang w:val="en-US"/>
        </w:rPr>
        <w:t>ite</w:t>
      </w:r>
      <w:r w:rsidR="00AD1571">
        <w:rPr>
          <w:rFonts w:cstheme="minorHAnsi"/>
          <w:sz w:val="24"/>
          <w:szCs w:val="24"/>
          <w:lang w:val="en-US"/>
        </w:rPr>
        <w:t>ns</w:t>
      </w:r>
      <w:proofErr w:type="spellEnd"/>
      <w:r w:rsidR="00422A8D" w:rsidRPr="00711517">
        <w:rPr>
          <w:rFonts w:cstheme="minorHAnsi"/>
          <w:sz w:val="24"/>
          <w:szCs w:val="24"/>
          <w:lang w:val="en-US"/>
        </w:rPr>
        <w:t xml:space="preserve"> </w:t>
      </w:r>
      <w:r w:rsidR="00563984" w:rsidRPr="00563984">
        <w:rPr>
          <w:rFonts w:cstheme="minorHAnsi"/>
          <w:sz w:val="24"/>
          <w:szCs w:val="28"/>
        </w:rPr>
        <w:t>7304.19.00, 7304.31.90, 7304.39.10 e 7304.39.90</w:t>
      </w:r>
      <w:r w:rsidR="00563984" w:rsidRPr="005D5D1A">
        <w:rPr>
          <w:rFonts w:cstheme="minorHAnsi"/>
          <w:szCs w:val="24"/>
        </w:rPr>
        <w:t xml:space="preserve"> </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w:t>
      </w:r>
      <w:proofErr w:type="spellStart"/>
      <w:r w:rsidR="00422A8D" w:rsidRPr="00711517">
        <w:rPr>
          <w:rFonts w:cstheme="minorHAnsi"/>
          <w:sz w:val="24"/>
          <w:szCs w:val="24"/>
          <w:lang w:val="en-US"/>
        </w:rPr>
        <w:t>Comum</w:t>
      </w:r>
      <w:proofErr w:type="spellEnd"/>
      <w:r w:rsidR="00422A8D" w:rsidRPr="00711517">
        <w:rPr>
          <w:rFonts w:cstheme="minorHAnsi"/>
          <w:sz w:val="24"/>
          <w:szCs w:val="24"/>
          <w:lang w:val="en-US"/>
        </w:rPr>
        <w:t xml:space="preserve">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563984" w:rsidRPr="00563984">
        <w:rPr>
          <w:rFonts w:cstheme="minorHAnsi"/>
          <w:sz w:val="24"/>
          <w:szCs w:val="24"/>
          <w:lang w:val="en-US"/>
        </w:rPr>
        <w:t>China and Romania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343607" w:rsidRPr="00711517">
        <w:rPr>
          <w:rFonts w:cstheme="minorHAnsi"/>
          <w:sz w:val="24"/>
          <w:szCs w:val="24"/>
          <w:lang w:val="en-US"/>
        </w:rPr>
        <w:t>SDCOM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7777777" w:rsidR="003D2FA9" w:rsidRPr="00711517" w:rsidRDefault="00343607"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SDCOM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6B5A1C9A"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SEI/ME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563984" w:rsidRPr="00563984">
        <w:rPr>
          <w:rFonts w:cstheme="minorHAnsi"/>
          <w:sz w:val="24"/>
          <w:szCs w:val="24"/>
        </w:rPr>
        <w:t>19972.100667/2022-66</w:t>
      </w:r>
      <w:r w:rsidRPr="00563984">
        <w:rPr>
          <w:rFonts w:cstheme="minorHAnsi"/>
          <w:color w:val="FF0000"/>
          <w:sz w:val="24"/>
          <w:szCs w:val="24"/>
          <w:lang w:val="en"/>
        </w:rPr>
        <w:t xml:space="preserve"> </w:t>
      </w:r>
      <w:r w:rsidRPr="00563984">
        <w:rPr>
          <w:rFonts w:cstheme="minorHAnsi"/>
          <w:sz w:val="24"/>
          <w:szCs w:val="24"/>
          <w:lang w:val="en"/>
        </w:rPr>
        <w:t xml:space="preserve"> restricted and</w:t>
      </w:r>
      <w:r w:rsidRPr="00563984">
        <w:rPr>
          <w:rFonts w:cstheme="minorHAnsi"/>
          <w:color w:val="FF0000"/>
          <w:sz w:val="24"/>
          <w:szCs w:val="24"/>
          <w:lang w:val="en"/>
        </w:rPr>
        <w:t xml:space="preserve"> </w:t>
      </w:r>
      <w:r w:rsidR="00563984" w:rsidRPr="00563984">
        <w:rPr>
          <w:rFonts w:cstheme="minorHAnsi"/>
          <w:sz w:val="24"/>
          <w:szCs w:val="24"/>
        </w:rPr>
        <w:t>19972.100666/2022-11</w:t>
      </w:r>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of the Ministry of Economy - SEI/ME,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w:t>
      </w:r>
      <w:proofErr w:type="spellStart"/>
      <w:r w:rsidRPr="00711517">
        <w:rPr>
          <w:rFonts w:cstheme="minorHAnsi"/>
          <w:sz w:val="24"/>
          <w:szCs w:val="24"/>
          <w:lang w:val="en-US"/>
        </w:rPr>
        <w:t>XX_YYYY_nome</w:t>
      </w:r>
      <w:proofErr w:type="spellEnd"/>
      <w:r w:rsidRPr="00711517">
        <w:rPr>
          <w:rFonts w:cstheme="minorHAnsi"/>
          <w:sz w:val="24"/>
          <w:szCs w:val="24"/>
          <w:lang w:val="en-US"/>
        </w:rPr>
        <w:t xml:space="preserv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 The files in format."</w:t>
      </w:r>
      <w:r w:rsidRPr="00711517">
        <w:rPr>
          <w:rFonts w:cstheme="minorHAnsi"/>
          <w:lang w:val="en"/>
        </w:rPr>
        <w:t xml:space="preserve"> </w:t>
      </w:r>
      <w:r w:rsidRPr="00711517">
        <w:rPr>
          <w:rFonts w:cstheme="minorHAnsi"/>
          <w:sz w:val="24"/>
          <w:szCs w:val="24"/>
          <w:lang w:val="en"/>
        </w:rPr>
        <w:t>xlsx" or "</w:t>
      </w:r>
      <w:proofErr w:type="spellStart"/>
      <w:r w:rsidRPr="00711517">
        <w:rPr>
          <w:rFonts w:cstheme="minorHAnsi"/>
          <w:sz w:val="24"/>
          <w:szCs w:val="24"/>
          <w:lang w:val="en"/>
        </w:rPr>
        <w:t>xlsb</w:t>
      </w:r>
      <w:proofErr w:type="spellEnd"/>
      <w:r w:rsidRPr="00711517">
        <w:rPr>
          <w:rFonts w:cstheme="minorHAnsi"/>
          <w:sz w:val="24"/>
          <w:szCs w:val="24"/>
          <w:lang w:val="en"/>
        </w:rPr>
        <w:t>" must be submitted compressed within electronic files in the format/extension ".zip", since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711517">
        <w:rPr>
          <w:rFonts w:cstheme="minorHAnsi"/>
          <w:sz w:val="24"/>
          <w:szCs w:val="24"/>
          <w:lang w:val="en"/>
        </w:rPr>
        <w:t>contentsearch</w:t>
      </w:r>
      <w:proofErr w:type="spellEnd"/>
      <w:r w:rsidRPr="00711517">
        <w:rPr>
          <w:rFonts w:cstheme="minorHAnsi"/>
          <w:sz w:val="24"/>
          <w:szCs w:val="24"/>
          <w:lang w:val="en"/>
        </w:rPr>
        <w:t>.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3C0D881D"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AE0115">
        <w:rPr>
          <w:sz w:val="24"/>
          <w:szCs w:val="24"/>
          <w:lang w:val="en"/>
        </w:rPr>
        <w:t>Brasil</w:t>
      </w:r>
      <w:proofErr w:type="spellEnd"/>
      <w:r w:rsidRPr="00AE0115">
        <w:rPr>
          <w:sz w:val="24"/>
          <w:szCs w:val="24"/>
          <w:lang w:val="en"/>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5CF1E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343607" w:rsidRPr="00711517">
        <w:rPr>
          <w:rFonts w:cstheme="minorHAnsi"/>
          <w:b/>
          <w:sz w:val="24"/>
          <w:szCs w:val="24"/>
          <w:lang w:val="en-US"/>
        </w:rPr>
        <w:t>SDCOM</w:t>
      </w:r>
    </w:p>
    <w:p w14:paraId="4E6A896F" w14:textId="77777777"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343607" w:rsidRPr="00711517">
        <w:rPr>
          <w:rFonts w:cstheme="minorHAnsi"/>
          <w:sz w:val="24"/>
          <w:szCs w:val="24"/>
          <w:lang w:val="en-US"/>
        </w:rPr>
        <w:t>SDCOM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343607" w:rsidRPr="00711517">
        <w:rPr>
          <w:rFonts w:cstheme="minorHAnsi"/>
          <w:sz w:val="24"/>
          <w:szCs w:val="24"/>
          <w:lang w:val="en-US"/>
        </w:rPr>
        <w:t>SDCOM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77777777" w:rsidR="006B5504" w:rsidRPr="00711517" w:rsidRDefault="00343607"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SDCOM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3AE4BA"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78D6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37E91D2" w:rsidR="001157B4" w:rsidRPr="00711517" w:rsidRDefault="00AC0DEB" w:rsidP="001157B4">
      <w:pPr>
        <w:pStyle w:val="PargrafodaLista"/>
        <w:numPr>
          <w:ilvl w:val="0"/>
          <w:numId w:val="4"/>
        </w:numPr>
        <w:jc w:val="both"/>
        <w:rPr>
          <w:rFonts w:cstheme="minorHAnsi"/>
          <w:sz w:val="24"/>
          <w:szCs w:val="24"/>
          <w:lang w:val="en-US"/>
        </w:rPr>
      </w:pPr>
      <w:r w:rsidRPr="00AC0DEB">
        <w:rPr>
          <w:rFonts w:cstheme="minorHAnsi"/>
          <w:sz w:val="24"/>
          <w:szCs w:val="24"/>
          <w:lang w:val="en-US"/>
        </w:rPr>
        <w:t xml:space="preserve">seamless carbon steel line pipes for oil and gas pipelines, of a nominal outside diameter not exceeding 5 (five) inches (141.3 millimeters), usually classified under </w:t>
      </w:r>
      <w:proofErr w:type="spellStart"/>
      <w:r>
        <w:rPr>
          <w:rFonts w:cstheme="minorHAnsi"/>
          <w:sz w:val="24"/>
          <w:szCs w:val="24"/>
          <w:lang w:val="en-US"/>
        </w:rPr>
        <w:t>subitens</w:t>
      </w:r>
      <w:proofErr w:type="spellEnd"/>
      <w:r w:rsidRPr="00AC0DEB">
        <w:rPr>
          <w:rFonts w:cstheme="minorHAnsi"/>
          <w:sz w:val="24"/>
          <w:szCs w:val="24"/>
          <w:lang w:val="en-US"/>
        </w:rPr>
        <w:t xml:space="preserve"> </w:t>
      </w:r>
      <w:r w:rsidRPr="00AC0DEB">
        <w:rPr>
          <w:rFonts w:cstheme="minorHAnsi"/>
          <w:sz w:val="24"/>
          <w:szCs w:val="28"/>
        </w:rPr>
        <w:t>7304.19.00, 7304.31.90, 7304.39.10 e 7304.39.90</w:t>
      </w:r>
      <w:r>
        <w:rPr>
          <w:rFonts w:cstheme="minorHAnsi"/>
          <w:sz w:val="24"/>
          <w:szCs w:val="24"/>
          <w:lang w:val="en-US"/>
        </w:rPr>
        <w:t xml:space="preserve"> </w:t>
      </w:r>
      <w:r w:rsidRPr="00AC0DEB">
        <w:rPr>
          <w:rFonts w:cstheme="minorHAnsi"/>
          <w:sz w:val="24"/>
          <w:szCs w:val="24"/>
          <w:lang w:val="en-US"/>
        </w:rPr>
        <w:t xml:space="preserve">of the MERCOSUR Common Nomenclature (NCM – </w:t>
      </w:r>
      <w:proofErr w:type="spellStart"/>
      <w:r w:rsidRPr="00AC0DEB">
        <w:rPr>
          <w:rFonts w:cstheme="minorHAnsi"/>
          <w:sz w:val="24"/>
          <w:szCs w:val="24"/>
          <w:lang w:val="en-US"/>
        </w:rPr>
        <w:t>Nomenclatura</w:t>
      </w:r>
      <w:proofErr w:type="spellEnd"/>
      <w:r w:rsidRPr="00AC0DEB">
        <w:rPr>
          <w:rFonts w:cstheme="minorHAnsi"/>
          <w:sz w:val="24"/>
          <w:szCs w:val="24"/>
          <w:lang w:val="en-US"/>
        </w:rPr>
        <w:t xml:space="preserve"> </w:t>
      </w:r>
      <w:proofErr w:type="spellStart"/>
      <w:r w:rsidRPr="00AC0DEB">
        <w:rPr>
          <w:rFonts w:cstheme="minorHAnsi"/>
          <w:sz w:val="24"/>
          <w:szCs w:val="24"/>
          <w:lang w:val="en-US"/>
        </w:rPr>
        <w:t>Comum</w:t>
      </w:r>
      <w:proofErr w:type="spellEnd"/>
      <w:r w:rsidRPr="00AC0DEB">
        <w:rPr>
          <w:rFonts w:cstheme="minorHAnsi"/>
          <w:sz w:val="24"/>
          <w:szCs w:val="24"/>
          <w:lang w:val="en-US"/>
        </w:rPr>
        <w:t xml:space="preserve"> do MERCOSUL), exported from China</w:t>
      </w:r>
      <w:r>
        <w:rPr>
          <w:rFonts w:cstheme="minorHAnsi"/>
          <w:sz w:val="24"/>
          <w:szCs w:val="24"/>
          <w:lang w:val="en-US"/>
        </w:rPr>
        <w:t xml:space="preserve"> and Romania</w:t>
      </w:r>
      <w:r w:rsidR="001157B4" w:rsidRPr="00711517">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61CE8715" w14:textId="25416FDF" w:rsidR="00AC0DEB" w:rsidRPr="00AC0DEB" w:rsidRDefault="00AC0DEB" w:rsidP="00AC0D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lang w:val="en-US"/>
        </w:rPr>
      </w:pPr>
      <w:r w:rsidRPr="00AC0DEB">
        <w:rPr>
          <w:rFonts w:cstheme="minorHAnsi"/>
          <w:sz w:val="24"/>
          <w:szCs w:val="24"/>
          <w:lang w:val="en-US"/>
        </w:rPr>
        <w:t>The product under review is carbon steel line pipes with an external diameter not exceeding 5 (five) nominal inches. It is clarified that, as a rule, five nominal inches (5”) are equivalent to 141.3 millimeters. Such tubes, however, can have different dimensions with regard to the internal diameter and wall thickness of the tube, in addition to presenting different types of end finishing and surface protection</w:t>
      </w:r>
      <w:r>
        <w:rPr>
          <w:rFonts w:cstheme="minorHAnsi"/>
          <w:sz w:val="24"/>
          <w:szCs w:val="24"/>
          <w:lang w:val="en-US"/>
        </w:rPr>
        <w:t>.</w:t>
      </w:r>
    </w:p>
    <w:p w14:paraId="417802DF" w14:textId="5EE712F1" w:rsidR="001157B4" w:rsidRPr="00AC0DEB" w:rsidRDefault="001157B4" w:rsidP="001157B4">
      <w:pPr>
        <w:pStyle w:val="PargrafodaLista"/>
        <w:ind w:left="2160"/>
        <w:jc w:val="both"/>
        <w:rPr>
          <w:rFonts w:cstheme="minorHAnsi"/>
          <w:sz w:val="24"/>
          <w:szCs w:val="24"/>
          <w:lang w:val="en-US"/>
        </w:rPr>
      </w:pP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50BBDB3C" w:rsidR="001157B4" w:rsidRPr="00711517" w:rsidRDefault="00AC0DEB" w:rsidP="001157B4">
      <w:pPr>
        <w:pStyle w:val="PargrafodaLista"/>
        <w:ind w:left="1440"/>
        <w:jc w:val="both"/>
        <w:rPr>
          <w:rFonts w:cstheme="minorHAnsi"/>
          <w:sz w:val="24"/>
          <w:szCs w:val="24"/>
          <w:lang w:val="en-US"/>
        </w:rPr>
      </w:pPr>
      <w:r w:rsidRPr="00862CBE">
        <w:rPr>
          <w:rFonts w:cstheme="minorHAnsi"/>
          <w:sz w:val="24"/>
          <w:szCs w:val="24"/>
          <w:lang w:val="en-US"/>
        </w:rPr>
        <w:t>January of 20</w:t>
      </w:r>
      <w:r w:rsidR="00862CBE" w:rsidRPr="00862CBE">
        <w:rPr>
          <w:rFonts w:cstheme="minorHAnsi"/>
          <w:sz w:val="24"/>
          <w:szCs w:val="24"/>
          <w:lang w:val="en-US"/>
        </w:rPr>
        <w:t>21</w:t>
      </w:r>
      <w:r w:rsidRPr="00862CBE">
        <w:rPr>
          <w:rFonts w:cstheme="minorHAnsi"/>
          <w:sz w:val="24"/>
          <w:szCs w:val="24"/>
          <w:lang w:val="en-US"/>
        </w:rPr>
        <w:t xml:space="preserve"> to December of 20</w:t>
      </w:r>
      <w:r w:rsidR="00862CBE" w:rsidRPr="00862CBE">
        <w:rPr>
          <w:rFonts w:cstheme="minorHAnsi"/>
          <w:sz w:val="24"/>
          <w:szCs w:val="24"/>
          <w:lang w:val="en-US"/>
        </w:rPr>
        <w:t>21</w:t>
      </w:r>
      <w:r w:rsidRPr="000E4A05">
        <w:rPr>
          <w:rFonts w:ascii="Times New Roman" w:hAnsi="Times New Roman" w:cs="Times New Roman"/>
          <w:sz w:val="24"/>
          <w:szCs w:val="24"/>
          <w:lang w:val="en-US"/>
        </w:rPr>
        <w:t>.</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381521AC" w:rsidR="001157B4" w:rsidRPr="00711517" w:rsidRDefault="00862CBE" w:rsidP="001157B4">
      <w:pPr>
        <w:ind w:left="142"/>
        <w:jc w:val="both"/>
        <w:rPr>
          <w:rFonts w:cstheme="minorHAnsi"/>
          <w:sz w:val="24"/>
          <w:szCs w:val="24"/>
          <w:lang w:val="en-US"/>
        </w:rPr>
      </w:pPr>
      <w:r w:rsidRPr="00862CBE">
        <w:rPr>
          <w:rFonts w:cstheme="minorHAnsi"/>
          <w:sz w:val="24"/>
          <w:szCs w:val="24"/>
          <w:lang w:val="en-US"/>
        </w:rPr>
        <w:t>January of 20</w:t>
      </w:r>
      <w:r>
        <w:rPr>
          <w:rFonts w:cstheme="minorHAnsi"/>
          <w:sz w:val="24"/>
          <w:szCs w:val="24"/>
          <w:lang w:val="en-US"/>
        </w:rPr>
        <w:t>17</w:t>
      </w:r>
      <w:r w:rsidRPr="00862CBE">
        <w:rPr>
          <w:rFonts w:cstheme="minorHAnsi"/>
          <w:sz w:val="24"/>
          <w:szCs w:val="24"/>
          <w:lang w:val="en-US"/>
        </w:rPr>
        <w:t xml:space="preserve"> to December of 2021</w:t>
      </w:r>
      <w:r w:rsidR="001157B4" w:rsidRPr="00711517">
        <w:rPr>
          <w:rFonts w:cstheme="minorHAnsi"/>
          <w:sz w:val="24"/>
          <w:szCs w:val="24"/>
          <w:lang w:val="en-US"/>
        </w:rPr>
        <w:t>, divided into five periods, in accordance to the specification below:</w:t>
      </w:r>
    </w:p>
    <w:p w14:paraId="5D7C651F" w14:textId="02F3E590" w:rsidR="00862CBE" w:rsidRPr="00862CBE" w:rsidRDefault="00862CBE" w:rsidP="00862CBE">
      <w:pPr>
        <w:pStyle w:val="PargrafodaLista"/>
        <w:ind w:left="1440"/>
        <w:jc w:val="both"/>
        <w:rPr>
          <w:rFonts w:cstheme="minorHAnsi"/>
          <w:sz w:val="24"/>
          <w:szCs w:val="24"/>
          <w:lang w:val="en-US"/>
        </w:rPr>
      </w:pPr>
      <w:r w:rsidRPr="00862CBE">
        <w:rPr>
          <w:rFonts w:cstheme="minorHAnsi"/>
          <w:sz w:val="24"/>
          <w:szCs w:val="24"/>
          <w:lang w:val="en-US"/>
        </w:rPr>
        <w:t>P1 - January of 2017 to December of 2017</w:t>
      </w:r>
    </w:p>
    <w:p w14:paraId="08404396" w14:textId="64C1A71A" w:rsidR="00862CBE" w:rsidRPr="00862CBE" w:rsidRDefault="00862CBE" w:rsidP="00862CBE">
      <w:pPr>
        <w:pStyle w:val="PargrafodaLista"/>
        <w:ind w:left="1440"/>
        <w:jc w:val="both"/>
        <w:rPr>
          <w:rFonts w:cstheme="minorHAnsi"/>
          <w:sz w:val="24"/>
          <w:szCs w:val="24"/>
          <w:lang w:val="en-US"/>
        </w:rPr>
      </w:pPr>
      <w:r w:rsidRPr="00862CBE">
        <w:rPr>
          <w:rFonts w:cstheme="minorHAnsi"/>
          <w:sz w:val="24"/>
          <w:szCs w:val="24"/>
          <w:lang w:val="en-US"/>
        </w:rPr>
        <w:t>P2 - January of 2018</w:t>
      </w:r>
      <w:r w:rsidRPr="00862CBE">
        <w:rPr>
          <w:rFonts w:cstheme="minorHAnsi"/>
          <w:sz w:val="24"/>
          <w:szCs w:val="24"/>
          <w:lang w:val="en-US"/>
        </w:rPr>
        <w:tab/>
        <w:t>to December of 2018</w:t>
      </w:r>
    </w:p>
    <w:p w14:paraId="246D857F" w14:textId="35AF1F82" w:rsidR="00862CBE" w:rsidRPr="00862CBE" w:rsidRDefault="00862CBE" w:rsidP="00862CBE">
      <w:pPr>
        <w:pStyle w:val="PargrafodaLista"/>
        <w:ind w:left="1440"/>
        <w:jc w:val="both"/>
        <w:rPr>
          <w:rFonts w:cstheme="minorHAnsi"/>
          <w:sz w:val="24"/>
          <w:szCs w:val="24"/>
          <w:lang w:val="en-US"/>
        </w:rPr>
      </w:pPr>
      <w:r w:rsidRPr="00862CBE">
        <w:rPr>
          <w:rFonts w:cstheme="minorHAnsi"/>
          <w:sz w:val="24"/>
          <w:szCs w:val="24"/>
          <w:lang w:val="en-US"/>
        </w:rPr>
        <w:t>P3 - January of 2019 to December of 2019</w:t>
      </w:r>
    </w:p>
    <w:p w14:paraId="18A70EDD" w14:textId="14F84B00" w:rsidR="00862CBE" w:rsidRPr="00862CBE" w:rsidRDefault="00862CBE" w:rsidP="00862CBE">
      <w:pPr>
        <w:pStyle w:val="PargrafodaLista"/>
        <w:ind w:left="1440"/>
        <w:jc w:val="both"/>
        <w:rPr>
          <w:rFonts w:cstheme="minorHAnsi"/>
          <w:sz w:val="24"/>
          <w:szCs w:val="24"/>
          <w:lang w:val="en-US"/>
        </w:rPr>
      </w:pPr>
      <w:r w:rsidRPr="00862CBE">
        <w:rPr>
          <w:rFonts w:cstheme="minorHAnsi"/>
          <w:sz w:val="24"/>
          <w:szCs w:val="24"/>
          <w:lang w:val="en-US"/>
        </w:rPr>
        <w:t>P4 - January of 2020 to December of 2020</w:t>
      </w:r>
    </w:p>
    <w:p w14:paraId="5BF1F0D3" w14:textId="4C8192FE" w:rsidR="00862CBE" w:rsidRPr="00862CBE" w:rsidRDefault="00862CBE" w:rsidP="00862CBE">
      <w:pPr>
        <w:pStyle w:val="PargrafodaLista"/>
        <w:ind w:left="1440"/>
        <w:jc w:val="both"/>
        <w:rPr>
          <w:rFonts w:cstheme="minorHAnsi"/>
          <w:sz w:val="24"/>
          <w:szCs w:val="24"/>
          <w:lang w:val="en-US"/>
        </w:rPr>
      </w:pPr>
      <w:r w:rsidRPr="00862CBE">
        <w:rPr>
          <w:rFonts w:cstheme="minorHAnsi"/>
          <w:sz w:val="24"/>
          <w:szCs w:val="24"/>
          <w:lang w:val="en-US"/>
        </w:rPr>
        <w:t>P5 - January of 2021 to December of 2021</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C698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612520EF" w:rsidR="00A63308"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p w14:paraId="686D4B1C" w14:textId="43E76CA7" w:rsidR="00862CBE" w:rsidRDefault="00862CBE" w:rsidP="00A63308">
      <w:pPr>
        <w:jc w:val="both"/>
        <w:rPr>
          <w:rFonts w:cstheme="minorHAnsi"/>
          <w:sz w:val="24"/>
          <w:szCs w:val="24"/>
          <w:lang w:val="en-US"/>
        </w:rPr>
      </w:pPr>
    </w:p>
    <w:p w14:paraId="204029B2" w14:textId="588C6223" w:rsidR="00862CBE" w:rsidRDefault="00862CBE" w:rsidP="00A63308">
      <w:pPr>
        <w:jc w:val="both"/>
        <w:rPr>
          <w:rFonts w:cstheme="minorHAnsi"/>
          <w:sz w:val="24"/>
          <w:szCs w:val="24"/>
          <w:lang w:val="en-US"/>
        </w:rPr>
      </w:pPr>
    </w:p>
    <w:tbl>
      <w:tblPr>
        <w:tblW w:w="9639" w:type="dxa"/>
        <w:tblInd w:w="108" w:type="dxa"/>
        <w:tblBorders>
          <w:top w:val="nil"/>
          <w:left w:val="nil"/>
          <w:bottom w:val="nil"/>
          <w:right w:val="nil"/>
        </w:tblBorders>
        <w:tblLayout w:type="fixed"/>
        <w:tblLook w:val="0000" w:firstRow="0" w:lastRow="0" w:firstColumn="0" w:lastColumn="0" w:noHBand="0" w:noVBand="0"/>
      </w:tblPr>
      <w:tblGrid>
        <w:gridCol w:w="8222"/>
        <w:gridCol w:w="1417"/>
      </w:tblGrid>
      <w:tr w:rsidR="00862CBE" w:rsidRPr="008A5C33" w14:paraId="400E8820" w14:textId="77777777" w:rsidTr="00D63068">
        <w:trPr>
          <w:trHeight w:val="107"/>
        </w:trPr>
        <w:tc>
          <w:tcPr>
            <w:tcW w:w="8222" w:type="dxa"/>
            <w:tcBorders>
              <w:bottom w:val="single" w:sz="4" w:space="0" w:color="auto"/>
            </w:tcBorders>
          </w:tcPr>
          <w:p w14:paraId="2077B743" w14:textId="16A894CC" w:rsidR="00862CBE" w:rsidRPr="008A5C33" w:rsidRDefault="00862CBE" w:rsidP="00D63068">
            <w:pPr>
              <w:autoSpaceDE w:val="0"/>
              <w:autoSpaceDN w:val="0"/>
              <w:adjustRightInd w:val="0"/>
              <w:rPr>
                <w:color w:val="000000"/>
                <w:sz w:val="23"/>
                <w:szCs w:val="23"/>
              </w:rPr>
            </w:pPr>
            <w:bookmarkStart w:id="6" w:name="_Hlk112068858"/>
            <w:proofErr w:type="spellStart"/>
            <w:r w:rsidRPr="008A5C33">
              <w:rPr>
                <w:b/>
                <w:bCs/>
                <w:sz w:val="23"/>
                <w:szCs w:val="23"/>
              </w:rPr>
              <w:lastRenderedPageBreak/>
              <w:t>C</w:t>
            </w:r>
            <w:r w:rsidR="000E5DB5">
              <w:rPr>
                <w:b/>
                <w:bCs/>
                <w:sz w:val="23"/>
                <w:szCs w:val="23"/>
              </w:rPr>
              <w:t>h</w:t>
            </w:r>
            <w:r w:rsidRPr="008A5C33">
              <w:rPr>
                <w:b/>
                <w:bCs/>
                <w:sz w:val="23"/>
                <w:szCs w:val="23"/>
              </w:rPr>
              <w:t>aracter</w:t>
            </w:r>
            <w:r>
              <w:rPr>
                <w:b/>
                <w:bCs/>
                <w:sz w:val="23"/>
                <w:szCs w:val="23"/>
              </w:rPr>
              <w:t>istic</w:t>
            </w:r>
            <w:proofErr w:type="spellEnd"/>
            <w:r w:rsidRPr="008A5C33">
              <w:rPr>
                <w:b/>
                <w:bCs/>
                <w:sz w:val="23"/>
                <w:szCs w:val="23"/>
              </w:rPr>
              <w:t xml:space="preserve"> 1: Norm </w:t>
            </w:r>
          </w:p>
        </w:tc>
        <w:tc>
          <w:tcPr>
            <w:tcW w:w="1417" w:type="dxa"/>
            <w:tcBorders>
              <w:bottom w:val="single" w:sz="4" w:space="0" w:color="auto"/>
            </w:tcBorders>
          </w:tcPr>
          <w:p w14:paraId="2BBE56A3" w14:textId="77777777" w:rsidR="00862CBE" w:rsidRPr="008A5C33" w:rsidRDefault="00862CBE" w:rsidP="00D63068">
            <w:pPr>
              <w:autoSpaceDE w:val="0"/>
              <w:autoSpaceDN w:val="0"/>
              <w:adjustRightInd w:val="0"/>
              <w:rPr>
                <w:color w:val="000000"/>
                <w:sz w:val="23"/>
                <w:szCs w:val="23"/>
              </w:rPr>
            </w:pPr>
          </w:p>
        </w:tc>
      </w:tr>
      <w:tr w:rsidR="00862CBE" w:rsidRPr="008A5C33" w14:paraId="482B9D30" w14:textId="77777777" w:rsidTr="00D63068">
        <w:trPr>
          <w:trHeight w:val="107"/>
        </w:trPr>
        <w:tc>
          <w:tcPr>
            <w:tcW w:w="8222" w:type="dxa"/>
            <w:tcBorders>
              <w:top w:val="single" w:sz="4" w:space="0" w:color="auto"/>
              <w:left w:val="single" w:sz="4" w:space="0" w:color="auto"/>
              <w:bottom w:val="single" w:sz="4" w:space="0" w:color="auto"/>
              <w:right w:val="single" w:sz="4" w:space="0" w:color="auto"/>
            </w:tcBorders>
            <w:vAlign w:val="center"/>
          </w:tcPr>
          <w:p w14:paraId="08891676" w14:textId="3BDBBBD9" w:rsidR="00862CBE" w:rsidRPr="008A5C33" w:rsidRDefault="00862CBE" w:rsidP="00D63068">
            <w:pPr>
              <w:autoSpaceDE w:val="0"/>
              <w:autoSpaceDN w:val="0"/>
              <w:adjustRightInd w:val="0"/>
              <w:jc w:val="center"/>
              <w:rPr>
                <w:b/>
                <w:bCs/>
                <w:sz w:val="23"/>
                <w:szCs w:val="23"/>
              </w:rPr>
            </w:pPr>
            <w:proofErr w:type="spellStart"/>
            <w:r>
              <w:rPr>
                <w:b/>
                <w:bCs/>
                <w:color w:val="000000"/>
                <w:sz w:val="23"/>
                <w:szCs w:val="23"/>
              </w:rPr>
              <w:t>Specification</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E2F5063" w14:textId="77777777" w:rsidR="00862CBE" w:rsidRPr="008A5C33" w:rsidRDefault="00862CBE" w:rsidP="00D63068">
            <w:pPr>
              <w:autoSpaceDE w:val="0"/>
              <w:autoSpaceDN w:val="0"/>
              <w:adjustRightInd w:val="0"/>
              <w:jc w:val="center"/>
              <w:rPr>
                <w:b/>
                <w:bCs/>
                <w:color w:val="000000"/>
                <w:sz w:val="23"/>
                <w:szCs w:val="23"/>
              </w:rPr>
            </w:pPr>
            <w:r>
              <w:rPr>
                <w:b/>
                <w:bCs/>
                <w:color w:val="000000"/>
                <w:sz w:val="23"/>
                <w:szCs w:val="23"/>
              </w:rPr>
              <w:t>CODIP*</w:t>
            </w:r>
          </w:p>
        </w:tc>
      </w:tr>
      <w:tr w:rsidR="00862CBE" w:rsidRPr="00EA5C95" w14:paraId="37F22CF2"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4C3A0F42" w14:textId="23F2CD48"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API 5L </w:t>
            </w:r>
            <w:proofErr w:type="spellStart"/>
            <w:r w:rsidRPr="00EA5C95">
              <w:rPr>
                <w:rFonts w:cstheme="minorHAnsi"/>
                <w:color w:val="000000"/>
                <w:sz w:val="24"/>
                <w:szCs w:val="24"/>
              </w:rPr>
              <w:t>and</w:t>
            </w:r>
            <w:proofErr w:type="spellEnd"/>
            <w:r w:rsidRPr="00EA5C95">
              <w:rPr>
                <w:rFonts w:cstheme="minorHAnsi"/>
                <w:color w:val="000000"/>
                <w:sz w:val="24"/>
                <w:szCs w:val="24"/>
              </w:rPr>
              <w:t>/</w:t>
            </w:r>
            <w:proofErr w:type="spellStart"/>
            <w:r w:rsidRPr="00EA5C95">
              <w:rPr>
                <w:rFonts w:cstheme="minorHAnsi"/>
                <w:color w:val="000000"/>
                <w:sz w:val="24"/>
                <w:szCs w:val="24"/>
              </w:rPr>
              <w:t>or</w:t>
            </w:r>
            <w:proofErr w:type="spellEnd"/>
            <w:r w:rsidRPr="00EA5C95">
              <w:rPr>
                <w:rFonts w:cstheme="minorHAnsi"/>
                <w:color w:val="000000"/>
                <w:sz w:val="24"/>
                <w:szCs w:val="24"/>
              </w:rPr>
              <w:t xml:space="preserve"> CSA Z245.1 </w:t>
            </w:r>
            <w:proofErr w:type="spellStart"/>
            <w:r w:rsidRPr="00EA5C95">
              <w:rPr>
                <w:rFonts w:cstheme="minorHAnsi"/>
                <w:color w:val="000000"/>
                <w:sz w:val="24"/>
                <w:szCs w:val="24"/>
              </w:rPr>
              <w:t>and</w:t>
            </w:r>
            <w:proofErr w:type="spellEnd"/>
            <w:r w:rsidRPr="00EA5C95">
              <w:rPr>
                <w:rFonts w:cstheme="minorHAnsi"/>
                <w:color w:val="000000"/>
                <w:sz w:val="24"/>
                <w:szCs w:val="24"/>
              </w:rPr>
              <w:t>/</w:t>
            </w:r>
            <w:proofErr w:type="spellStart"/>
            <w:r w:rsidRPr="00EA5C95">
              <w:rPr>
                <w:rFonts w:cstheme="minorHAnsi"/>
                <w:color w:val="000000"/>
                <w:sz w:val="24"/>
                <w:szCs w:val="24"/>
              </w:rPr>
              <w:t>or</w:t>
            </w:r>
            <w:proofErr w:type="spellEnd"/>
            <w:r w:rsidRPr="00EA5C95">
              <w:rPr>
                <w:rFonts w:cstheme="minorHAnsi"/>
                <w:color w:val="000000"/>
                <w:sz w:val="24"/>
                <w:szCs w:val="24"/>
              </w:rPr>
              <w:t xml:space="preserve"> DNVGL-ST-F101 </w:t>
            </w:r>
            <w:proofErr w:type="spellStart"/>
            <w:r w:rsidRPr="00EA5C95">
              <w:rPr>
                <w:rFonts w:cstheme="minorHAnsi"/>
                <w:color w:val="000000"/>
                <w:sz w:val="24"/>
                <w:szCs w:val="24"/>
              </w:rPr>
              <w:t>and</w:t>
            </w:r>
            <w:proofErr w:type="spellEnd"/>
            <w:r w:rsidRPr="00EA5C95">
              <w:rPr>
                <w:rFonts w:cstheme="minorHAnsi"/>
                <w:color w:val="000000"/>
                <w:sz w:val="24"/>
                <w:szCs w:val="24"/>
              </w:rPr>
              <w:t>/</w:t>
            </w:r>
            <w:proofErr w:type="spellStart"/>
            <w:r w:rsidRPr="00EA5C95">
              <w:rPr>
                <w:rFonts w:cstheme="minorHAnsi"/>
                <w:color w:val="000000"/>
                <w:sz w:val="24"/>
                <w:szCs w:val="24"/>
              </w:rPr>
              <w:t>or</w:t>
            </w:r>
            <w:proofErr w:type="spellEnd"/>
            <w:r w:rsidRPr="00EA5C95">
              <w:rPr>
                <w:rFonts w:cstheme="minorHAnsi"/>
                <w:color w:val="000000"/>
                <w:sz w:val="24"/>
                <w:szCs w:val="24"/>
              </w:rPr>
              <w:t xml:space="preserve"> ISO 3183 </w:t>
            </w:r>
            <w:proofErr w:type="spellStart"/>
            <w:r w:rsidRPr="00EA5C95">
              <w:rPr>
                <w:rFonts w:cstheme="minorHAnsi"/>
                <w:color w:val="000000"/>
                <w:sz w:val="24"/>
                <w:szCs w:val="24"/>
              </w:rPr>
              <w:t>and</w:t>
            </w:r>
            <w:proofErr w:type="spellEnd"/>
            <w:r w:rsidRPr="00EA5C95">
              <w:rPr>
                <w:rFonts w:cstheme="minorHAnsi"/>
                <w:color w:val="000000"/>
                <w:sz w:val="24"/>
                <w:szCs w:val="24"/>
              </w:rPr>
              <w:t>/</w:t>
            </w:r>
            <w:proofErr w:type="spellStart"/>
            <w:r w:rsidRPr="00EA5C95">
              <w:rPr>
                <w:rFonts w:cstheme="minorHAnsi"/>
                <w:color w:val="000000"/>
                <w:sz w:val="24"/>
                <w:szCs w:val="24"/>
              </w:rPr>
              <w:t>or</w:t>
            </w:r>
            <w:proofErr w:type="spellEnd"/>
            <w:r w:rsidRPr="00EA5C95">
              <w:rPr>
                <w:rFonts w:cstheme="minorHAnsi"/>
                <w:color w:val="000000"/>
                <w:sz w:val="24"/>
                <w:szCs w:val="24"/>
              </w:rPr>
              <w:t xml:space="preserve"> EN10208</w:t>
            </w:r>
          </w:p>
        </w:tc>
        <w:tc>
          <w:tcPr>
            <w:tcW w:w="1417" w:type="dxa"/>
            <w:tcBorders>
              <w:top w:val="single" w:sz="4" w:space="0" w:color="auto"/>
              <w:left w:val="single" w:sz="4" w:space="0" w:color="auto"/>
              <w:bottom w:val="single" w:sz="4" w:space="0" w:color="auto"/>
              <w:right w:val="single" w:sz="4" w:space="0" w:color="auto"/>
            </w:tcBorders>
          </w:tcPr>
          <w:p w14:paraId="6A682221"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A01 </w:t>
            </w:r>
          </w:p>
        </w:tc>
      </w:tr>
      <w:tr w:rsidR="00862CBE" w:rsidRPr="00EA5C95" w14:paraId="346D68D5" w14:textId="77777777" w:rsidTr="00D63068">
        <w:trPr>
          <w:trHeight w:val="940"/>
        </w:trPr>
        <w:tc>
          <w:tcPr>
            <w:tcW w:w="8222" w:type="dxa"/>
            <w:tcBorders>
              <w:top w:val="single" w:sz="4" w:space="0" w:color="auto"/>
              <w:left w:val="single" w:sz="4" w:space="0" w:color="auto"/>
              <w:bottom w:val="single" w:sz="4" w:space="0" w:color="auto"/>
              <w:right w:val="single" w:sz="4" w:space="0" w:color="auto"/>
            </w:tcBorders>
          </w:tcPr>
          <w:p w14:paraId="60B31B66" w14:textId="2944385C"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333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hAnsiTheme="minorHAnsi" w:cstheme="minorHAnsi"/>
              </w:rPr>
              <w:t xml:space="preserve"> ASME SA 333 / ASTM A 106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106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NBR6321 / ASTM A 53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53 </w:t>
            </w:r>
            <w:proofErr w:type="spellStart"/>
            <w:r w:rsidRPr="00EA5C95">
              <w:rPr>
                <w:rFonts w:asciiTheme="minorHAnsi" w:hAnsiTheme="minorHAnsi" w:cstheme="minorHAnsi"/>
              </w:rPr>
              <w:t>and</w:t>
            </w:r>
            <w:proofErr w:type="spellEnd"/>
            <w:r w:rsidRPr="00EA5C95">
              <w:rPr>
                <w:rFonts w:asciiTheme="minorHAnsi" w:hAnsiTheme="minorHAnsi" w:cstheme="minorHAnsi"/>
              </w:rPr>
              <w:t>/</w:t>
            </w:r>
            <w:proofErr w:type="spellStart"/>
            <w:r w:rsidRPr="00EA5C95">
              <w:rPr>
                <w:rFonts w:asciiTheme="minorHAnsi" w:hAnsiTheme="minorHAnsi" w:cstheme="minorHAnsi"/>
              </w:rPr>
              <w:t>or</w:t>
            </w:r>
            <w:proofErr w:type="spellEnd"/>
            <w:r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NBR5590 </w:t>
            </w:r>
          </w:p>
          <w:p w14:paraId="522F0FF0"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2835C00"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A02 </w:t>
            </w:r>
          </w:p>
        </w:tc>
      </w:tr>
      <w:tr w:rsidR="00862CBE" w:rsidRPr="00EA5C95" w14:paraId="510555F3"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45B7E88" w14:textId="7BFFF30F"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333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333 / ASTM 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NBR6321 </w:t>
            </w:r>
          </w:p>
          <w:p w14:paraId="2512085E"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FD7B346"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A03 </w:t>
            </w:r>
          </w:p>
        </w:tc>
      </w:tr>
      <w:tr w:rsidR="00862CBE" w:rsidRPr="00EA5C95" w14:paraId="7206A612"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54BF3D18" w14:textId="7A58142C"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333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333 / ASTM 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NBR5590 </w:t>
            </w:r>
          </w:p>
          <w:p w14:paraId="47979830"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DB63471"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A04 </w:t>
            </w:r>
          </w:p>
        </w:tc>
      </w:tr>
      <w:tr w:rsidR="00862CBE" w:rsidRPr="00EA5C95" w14:paraId="68F10C26"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041DE446" w14:textId="70CBEB1D"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NBR6321 / ASTM 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Pr="00EA5C95">
              <w:rPr>
                <w:rFonts w:asciiTheme="minorHAnsi" w:hAnsiTheme="minorHAnsi" w:cstheme="minorHAnsi"/>
              </w:rPr>
              <w:t xml:space="preserve"> NBR5590 </w:t>
            </w:r>
          </w:p>
          <w:p w14:paraId="09CAFBEB"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B2F1979"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A05 </w:t>
            </w:r>
          </w:p>
        </w:tc>
      </w:tr>
      <w:tr w:rsidR="00862CBE" w:rsidRPr="00EA5C95" w14:paraId="4F71075C"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026BFBCE" w14:textId="677564B0"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333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333 </w:t>
            </w:r>
          </w:p>
          <w:p w14:paraId="03A7B3D4"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3AA8304"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A06 </w:t>
            </w:r>
          </w:p>
        </w:tc>
      </w:tr>
      <w:tr w:rsidR="00862CBE" w:rsidRPr="00EA5C95" w14:paraId="19105A9E"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3E3439F3" w14:textId="69C81A18"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NBR6321 </w:t>
            </w:r>
          </w:p>
          <w:p w14:paraId="749FFDD5"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8D9DD6C"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A07 </w:t>
            </w:r>
          </w:p>
        </w:tc>
      </w:tr>
      <w:tr w:rsidR="00862CBE" w:rsidRPr="00EA5C95" w14:paraId="2F2CDD47"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237125D5" w14:textId="4FD72AA2"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53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NBR5590 </w:t>
            </w:r>
          </w:p>
          <w:p w14:paraId="46C52C54"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5426517"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A08 </w:t>
            </w:r>
          </w:p>
        </w:tc>
      </w:tr>
      <w:tr w:rsidR="00862CBE" w:rsidRPr="00EA5C95" w14:paraId="2587BF7A"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731AFED" w14:textId="4512BBFE" w:rsidR="00862CBE" w:rsidRPr="00EA5C95" w:rsidRDefault="00862CBE" w:rsidP="00D63068">
            <w:pPr>
              <w:pStyle w:val="Default"/>
              <w:rPr>
                <w:rFonts w:asciiTheme="minorHAnsi" w:hAnsiTheme="minorHAnsi" w:cstheme="minorHAnsi"/>
              </w:rPr>
            </w:pPr>
            <w:r w:rsidRPr="00EA5C95">
              <w:rPr>
                <w:rFonts w:asciiTheme="minorHAnsi" w:hAnsiTheme="minorHAnsi" w:cstheme="minorHAnsi"/>
              </w:rPr>
              <w:t xml:space="preserve">API 5L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CSA Z245.1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DNVGL-ST-F101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ISO 3183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EN10208 / ASTM 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106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NBR6321 / ASTM A 519 </w:t>
            </w:r>
            <w:proofErr w:type="spellStart"/>
            <w:r w:rsidR="00EA5C95" w:rsidRPr="00EA5C95">
              <w:rPr>
                <w:rFonts w:asciiTheme="minorHAnsi" w:hAnsiTheme="minorHAnsi" w:cstheme="minorHAnsi"/>
              </w:rPr>
              <w:t>and</w:t>
            </w:r>
            <w:proofErr w:type="spellEnd"/>
            <w:r w:rsidR="00EA5C95" w:rsidRPr="00EA5C95">
              <w:rPr>
                <w:rFonts w:asciiTheme="minorHAnsi" w:hAnsiTheme="minorHAnsi" w:cstheme="minorHAnsi"/>
              </w:rPr>
              <w:t>/</w:t>
            </w:r>
            <w:proofErr w:type="spellStart"/>
            <w:r w:rsidR="00EA5C95" w:rsidRPr="00EA5C95">
              <w:rPr>
                <w:rFonts w:asciiTheme="minorHAnsi" w:hAnsiTheme="minorHAnsi" w:cstheme="minorHAnsi"/>
              </w:rPr>
              <w:t>or</w:t>
            </w:r>
            <w:proofErr w:type="spellEnd"/>
            <w:r w:rsidR="00EA5C95" w:rsidRPr="00EA5C95">
              <w:rPr>
                <w:rFonts w:asciiTheme="minorHAnsi" w:eastAsiaTheme="minorHAnsi" w:hAnsiTheme="minorHAnsi" w:cstheme="minorHAnsi"/>
                <w:lang w:eastAsia="en-US"/>
              </w:rPr>
              <w:t xml:space="preserve"> </w:t>
            </w:r>
            <w:r w:rsidRPr="00EA5C95">
              <w:rPr>
                <w:rFonts w:asciiTheme="minorHAnsi" w:hAnsiTheme="minorHAnsi" w:cstheme="minorHAnsi"/>
              </w:rPr>
              <w:t xml:space="preserve">ASME SA 519 </w:t>
            </w:r>
          </w:p>
          <w:p w14:paraId="78370DB5" w14:textId="77777777" w:rsidR="00862CBE" w:rsidRPr="00EA5C95" w:rsidRDefault="00862CBE" w:rsidP="00D63068">
            <w:pPr>
              <w:autoSpaceDE w:val="0"/>
              <w:autoSpaceDN w:val="0"/>
              <w:adjustRightInd w:val="0"/>
              <w:rPr>
                <w:rFonts w:cstheme="minorHAnsi"/>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315C732" w14:textId="77777777"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A09 </w:t>
            </w:r>
          </w:p>
        </w:tc>
      </w:tr>
      <w:tr w:rsidR="00862CBE" w:rsidRPr="00EA5C95" w14:paraId="428CA990"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3C97DF7" w14:textId="4B27D9E0" w:rsidR="00862CBE" w:rsidRPr="00EA5C95" w:rsidRDefault="00EA5C95" w:rsidP="00D63068">
            <w:pPr>
              <w:autoSpaceDE w:val="0"/>
              <w:autoSpaceDN w:val="0"/>
              <w:adjustRightInd w:val="0"/>
              <w:rPr>
                <w:rFonts w:cstheme="minorHAnsi"/>
                <w:color w:val="000000"/>
                <w:sz w:val="24"/>
                <w:szCs w:val="24"/>
              </w:rPr>
            </w:pPr>
            <w:r w:rsidRPr="00EA5C95">
              <w:rPr>
                <w:rFonts w:cstheme="minorHAnsi"/>
                <w:color w:val="000000"/>
                <w:sz w:val="24"/>
                <w:szCs w:val="24"/>
              </w:rPr>
              <w:t>Other (</w:t>
            </w:r>
            <w:proofErr w:type="spellStart"/>
            <w:r w:rsidRPr="00EA5C95">
              <w:rPr>
                <w:rFonts w:cstheme="minorHAnsi"/>
                <w:color w:val="000000"/>
                <w:sz w:val="24"/>
                <w:szCs w:val="24"/>
              </w:rPr>
              <w:t>specify</w:t>
            </w:r>
            <w:proofErr w:type="spellEnd"/>
            <w:r w:rsidRPr="00EA5C95">
              <w:rPr>
                <w:rFonts w:cstheme="minorHAnsi"/>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43F253FB" w14:textId="323A42FC" w:rsidR="00862CBE" w:rsidRPr="00EA5C95" w:rsidRDefault="00862CBE" w:rsidP="00D63068">
            <w:pPr>
              <w:autoSpaceDE w:val="0"/>
              <w:autoSpaceDN w:val="0"/>
              <w:adjustRightInd w:val="0"/>
              <w:rPr>
                <w:rFonts w:cstheme="minorHAnsi"/>
                <w:color w:val="000000"/>
                <w:sz w:val="24"/>
                <w:szCs w:val="24"/>
              </w:rPr>
            </w:pPr>
            <w:r w:rsidRPr="00EA5C95">
              <w:rPr>
                <w:rFonts w:cstheme="minorHAnsi"/>
                <w:color w:val="000000"/>
                <w:sz w:val="24"/>
                <w:szCs w:val="24"/>
              </w:rPr>
              <w:t xml:space="preserve">A10 </w:t>
            </w:r>
            <w:r w:rsidR="00E37B7C">
              <w:rPr>
                <w:rFonts w:cstheme="minorHAnsi"/>
                <w:color w:val="000000"/>
                <w:sz w:val="24"/>
                <w:szCs w:val="24"/>
              </w:rPr>
              <w:t>to</w:t>
            </w:r>
            <w:r w:rsidRPr="00EA5C95">
              <w:rPr>
                <w:rFonts w:cstheme="minorHAnsi"/>
                <w:color w:val="000000"/>
                <w:sz w:val="24"/>
                <w:szCs w:val="24"/>
              </w:rPr>
              <w:t xml:space="preserve"> </w:t>
            </w:r>
            <w:proofErr w:type="spellStart"/>
            <w:r w:rsidRPr="00EA5C95">
              <w:rPr>
                <w:rFonts w:cstheme="minorHAnsi"/>
                <w:color w:val="000000"/>
                <w:sz w:val="24"/>
                <w:szCs w:val="24"/>
              </w:rPr>
              <w:t>An</w:t>
            </w:r>
            <w:proofErr w:type="spellEnd"/>
            <w:r w:rsidRPr="00EA5C95">
              <w:rPr>
                <w:rFonts w:cstheme="minorHAnsi"/>
                <w:color w:val="000000"/>
                <w:sz w:val="24"/>
                <w:szCs w:val="24"/>
              </w:rPr>
              <w:t xml:space="preserve"> </w:t>
            </w:r>
          </w:p>
        </w:tc>
      </w:tr>
      <w:bookmarkEnd w:id="6"/>
    </w:tbl>
    <w:p w14:paraId="1C9DB5B4" w14:textId="69507DD3" w:rsidR="00862CBE" w:rsidRPr="00EA5C95" w:rsidRDefault="00862CBE" w:rsidP="00A63308">
      <w:pPr>
        <w:jc w:val="both"/>
        <w:rPr>
          <w:rFonts w:cstheme="minorHAnsi"/>
          <w:sz w:val="24"/>
          <w:szCs w:val="24"/>
          <w:lang w:val="en-US"/>
        </w:rPr>
      </w:pPr>
    </w:p>
    <w:p w14:paraId="2DA4E1DB" w14:textId="55451330" w:rsidR="00A63308" w:rsidRPr="00711517" w:rsidRDefault="00862CBE" w:rsidP="00A63308">
      <w:pPr>
        <w:jc w:val="both"/>
        <w:rPr>
          <w:rFonts w:cstheme="minorHAnsi"/>
          <w:sz w:val="24"/>
          <w:szCs w:val="24"/>
          <w:lang w:val="en-US"/>
        </w:rPr>
      </w:pPr>
      <w:r>
        <w:rPr>
          <w:rFonts w:cstheme="minorHAnsi"/>
          <w:sz w:val="24"/>
          <w:szCs w:val="24"/>
          <w:lang w:val="en-US"/>
        </w:rPr>
        <w:lastRenderedPageBreak/>
        <w:t>*</w:t>
      </w:r>
      <w:r w:rsidR="00A63308" w:rsidRPr="00711517">
        <w:rPr>
          <w:rFonts w:cstheme="minorHAnsi"/>
          <w:sz w:val="24"/>
          <w:szCs w:val="24"/>
          <w:lang w:val="en-US"/>
        </w:rPr>
        <w:t xml:space="preserve"> </w:t>
      </w:r>
      <w:r w:rsidR="00A63308"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00A63308" w:rsidRPr="00711517">
        <w:rPr>
          <w:rFonts w:cstheme="minorHAnsi"/>
          <w:sz w:val="20"/>
          <w:szCs w:val="20"/>
          <w:lang w:val="en-US"/>
        </w:rPr>
        <w:t>, in de</w:t>
      </w:r>
      <w:r w:rsidR="00E43746" w:rsidRPr="00711517">
        <w:rPr>
          <w:rFonts w:cstheme="minorHAnsi"/>
          <w:sz w:val="20"/>
          <w:szCs w:val="20"/>
          <w:lang w:val="en-US"/>
        </w:rPr>
        <w:t>scending</w:t>
      </w:r>
      <w:r w:rsidR="00A63308" w:rsidRPr="00711517">
        <w:rPr>
          <w:rFonts w:cstheme="minorHAnsi"/>
          <w:sz w:val="20"/>
          <w:szCs w:val="20"/>
          <w:lang w:val="en-US"/>
        </w:rPr>
        <w:t xml:space="preserve"> order, the importance granted to each characteristic of the product, starting from the most relevant.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90024F" w:rsidRPr="00E37B7C" w14:paraId="3FAF67BF" w14:textId="77777777" w:rsidTr="00D63068">
        <w:trPr>
          <w:trHeight w:val="107"/>
        </w:trPr>
        <w:tc>
          <w:tcPr>
            <w:tcW w:w="4962" w:type="dxa"/>
            <w:tcBorders>
              <w:bottom w:val="single" w:sz="4" w:space="0" w:color="auto"/>
            </w:tcBorders>
          </w:tcPr>
          <w:p w14:paraId="0E24523B" w14:textId="0589E87C" w:rsidR="0090024F" w:rsidRPr="00E37B7C" w:rsidRDefault="00E37B7C" w:rsidP="00D63068">
            <w:pPr>
              <w:autoSpaceDE w:val="0"/>
              <w:autoSpaceDN w:val="0"/>
              <w:adjustRightInd w:val="0"/>
              <w:rPr>
                <w:rFonts w:cstheme="minorHAnsi"/>
                <w:color w:val="000000"/>
                <w:sz w:val="24"/>
                <w:szCs w:val="24"/>
              </w:rPr>
            </w:pPr>
            <w:bookmarkStart w:id="7" w:name="_Hlk112068890"/>
            <w:proofErr w:type="spellStart"/>
            <w:r w:rsidRPr="00E37B7C">
              <w:rPr>
                <w:rFonts w:cstheme="minorHAnsi"/>
                <w:b/>
                <w:bCs/>
                <w:sz w:val="24"/>
                <w:szCs w:val="24"/>
              </w:rPr>
              <w:t>C</w:t>
            </w:r>
            <w:r w:rsidR="000E5DB5">
              <w:rPr>
                <w:rFonts w:cstheme="minorHAnsi"/>
                <w:b/>
                <w:bCs/>
                <w:sz w:val="24"/>
                <w:szCs w:val="24"/>
              </w:rPr>
              <w:t>h</w:t>
            </w:r>
            <w:r w:rsidRPr="00E37B7C">
              <w:rPr>
                <w:rFonts w:cstheme="minorHAnsi"/>
                <w:b/>
                <w:bCs/>
                <w:sz w:val="24"/>
                <w:szCs w:val="24"/>
              </w:rPr>
              <w:t>aracteristic</w:t>
            </w:r>
            <w:proofErr w:type="spellEnd"/>
            <w:r w:rsidRPr="00E37B7C">
              <w:rPr>
                <w:rFonts w:cstheme="minorHAnsi"/>
                <w:b/>
                <w:bCs/>
                <w:sz w:val="24"/>
                <w:szCs w:val="24"/>
              </w:rPr>
              <w:t xml:space="preserve"> 2: Steel grades</w:t>
            </w:r>
          </w:p>
        </w:tc>
        <w:tc>
          <w:tcPr>
            <w:tcW w:w="1884" w:type="dxa"/>
            <w:tcBorders>
              <w:bottom w:val="single" w:sz="4" w:space="0" w:color="auto"/>
            </w:tcBorders>
          </w:tcPr>
          <w:p w14:paraId="22736326" w14:textId="77777777" w:rsidR="0090024F" w:rsidRPr="00E37B7C" w:rsidRDefault="0090024F" w:rsidP="00D63068">
            <w:pPr>
              <w:autoSpaceDE w:val="0"/>
              <w:autoSpaceDN w:val="0"/>
              <w:adjustRightInd w:val="0"/>
              <w:rPr>
                <w:rFonts w:cstheme="minorHAnsi"/>
                <w:color w:val="000000"/>
                <w:sz w:val="24"/>
                <w:szCs w:val="24"/>
              </w:rPr>
            </w:pPr>
          </w:p>
        </w:tc>
      </w:tr>
      <w:tr w:rsidR="0090024F" w:rsidRPr="00E37B7C" w14:paraId="7CA63807"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472BD40B" w14:textId="77777777" w:rsidR="0090024F" w:rsidRPr="00E37B7C" w:rsidRDefault="0090024F" w:rsidP="00D63068">
            <w:pPr>
              <w:autoSpaceDE w:val="0"/>
              <w:autoSpaceDN w:val="0"/>
              <w:adjustRightInd w:val="0"/>
              <w:jc w:val="center"/>
              <w:rPr>
                <w:rFonts w:cstheme="minorHAnsi"/>
                <w:b/>
                <w:bCs/>
                <w:sz w:val="24"/>
                <w:szCs w:val="24"/>
              </w:rPr>
            </w:pPr>
            <w:r w:rsidRPr="00E37B7C">
              <w:rPr>
                <w:rFonts w:cstheme="minorHAnsi"/>
                <w:b/>
                <w:bCs/>
                <w:color w:val="000000"/>
                <w:sz w:val="24"/>
                <w:szCs w:val="24"/>
              </w:rPr>
              <w:t>Grau</w:t>
            </w:r>
          </w:p>
        </w:tc>
        <w:tc>
          <w:tcPr>
            <w:tcW w:w="1884" w:type="dxa"/>
            <w:tcBorders>
              <w:top w:val="single" w:sz="4" w:space="0" w:color="auto"/>
              <w:left w:val="single" w:sz="4" w:space="0" w:color="auto"/>
              <w:bottom w:val="single" w:sz="4" w:space="0" w:color="auto"/>
              <w:right w:val="single" w:sz="4" w:space="0" w:color="auto"/>
            </w:tcBorders>
            <w:vAlign w:val="center"/>
          </w:tcPr>
          <w:p w14:paraId="777272AC" w14:textId="77777777" w:rsidR="0090024F" w:rsidRPr="00E37B7C" w:rsidRDefault="0090024F" w:rsidP="00D63068">
            <w:pPr>
              <w:autoSpaceDE w:val="0"/>
              <w:autoSpaceDN w:val="0"/>
              <w:adjustRightInd w:val="0"/>
              <w:jc w:val="center"/>
              <w:rPr>
                <w:rFonts w:cstheme="minorHAnsi"/>
                <w:b/>
                <w:bCs/>
                <w:color w:val="000000"/>
                <w:sz w:val="24"/>
                <w:szCs w:val="24"/>
              </w:rPr>
            </w:pPr>
            <w:r w:rsidRPr="00E37B7C">
              <w:rPr>
                <w:rFonts w:cstheme="minorHAnsi"/>
                <w:b/>
                <w:bCs/>
                <w:color w:val="000000"/>
                <w:sz w:val="24"/>
                <w:szCs w:val="24"/>
              </w:rPr>
              <w:t>CODIP</w:t>
            </w:r>
          </w:p>
        </w:tc>
      </w:tr>
      <w:tr w:rsidR="0090024F" w:rsidRPr="00E37B7C" w14:paraId="2E05ACA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FC05503"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Grau A</w:t>
            </w:r>
          </w:p>
        </w:tc>
        <w:tc>
          <w:tcPr>
            <w:tcW w:w="1884" w:type="dxa"/>
            <w:tcBorders>
              <w:top w:val="single" w:sz="4" w:space="0" w:color="auto"/>
              <w:left w:val="single" w:sz="4" w:space="0" w:color="auto"/>
              <w:bottom w:val="single" w:sz="4" w:space="0" w:color="auto"/>
              <w:right w:val="single" w:sz="4" w:space="0" w:color="auto"/>
            </w:tcBorders>
          </w:tcPr>
          <w:p w14:paraId="608A204A"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B01 </w:t>
            </w:r>
          </w:p>
        </w:tc>
      </w:tr>
      <w:tr w:rsidR="0090024F" w:rsidRPr="00E37B7C" w14:paraId="580572D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ABE0AA4"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Grau B</w:t>
            </w:r>
          </w:p>
        </w:tc>
        <w:tc>
          <w:tcPr>
            <w:tcW w:w="1884" w:type="dxa"/>
            <w:tcBorders>
              <w:top w:val="single" w:sz="4" w:space="0" w:color="auto"/>
              <w:left w:val="single" w:sz="4" w:space="0" w:color="auto"/>
              <w:bottom w:val="single" w:sz="4" w:space="0" w:color="auto"/>
              <w:right w:val="single" w:sz="4" w:space="0" w:color="auto"/>
            </w:tcBorders>
          </w:tcPr>
          <w:p w14:paraId="57AB0C58"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B02 </w:t>
            </w:r>
          </w:p>
        </w:tc>
      </w:tr>
      <w:tr w:rsidR="0090024F" w:rsidRPr="00E37B7C" w14:paraId="214D73E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413B15E"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X42</w:t>
            </w:r>
          </w:p>
        </w:tc>
        <w:tc>
          <w:tcPr>
            <w:tcW w:w="1884" w:type="dxa"/>
            <w:tcBorders>
              <w:top w:val="single" w:sz="4" w:space="0" w:color="auto"/>
              <w:left w:val="single" w:sz="4" w:space="0" w:color="auto"/>
              <w:bottom w:val="single" w:sz="4" w:space="0" w:color="auto"/>
              <w:right w:val="single" w:sz="4" w:space="0" w:color="auto"/>
            </w:tcBorders>
          </w:tcPr>
          <w:p w14:paraId="62884860"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B03 </w:t>
            </w:r>
          </w:p>
        </w:tc>
      </w:tr>
      <w:tr w:rsidR="0090024F" w:rsidRPr="00E37B7C" w14:paraId="27B7C45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36517E6"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X46</w:t>
            </w:r>
          </w:p>
        </w:tc>
        <w:tc>
          <w:tcPr>
            <w:tcW w:w="1884" w:type="dxa"/>
            <w:tcBorders>
              <w:top w:val="single" w:sz="4" w:space="0" w:color="auto"/>
              <w:left w:val="single" w:sz="4" w:space="0" w:color="auto"/>
              <w:bottom w:val="single" w:sz="4" w:space="0" w:color="auto"/>
              <w:right w:val="single" w:sz="4" w:space="0" w:color="auto"/>
            </w:tcBorders>
          </w:tcPr>
          <w:p w14:paraId="4852B35D"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B04 </w:t>
            </w:r>
          </w:p>
        </w:tc>
      </w:tr>
      <w:tr w:rsidR="0090024F" w:rsidRPr="00E37B7C" w14:paraId="0EBDED7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FF3F101"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X52</w:t>
            </w:r>
          </w:p>
        </w:tc>
        <w:tc>
          <w:tcPr>
            <w:tcW w:w="1884" w:type="dxa"/>
            <w:tcBorders>
              <w:top w:val="single" w:sz="4" w:space="0" w:color="auto"/>
              <w:left w:val="single" w:sz="4" w:space="0" w:color="auto"/>
              <w:bottom w:val="single" w:sz="4" w:space="0" w:color="auto"/>
              <w:right w:val="single" w:sz="4" w:space="0" w:color="auto"/>
            </w:tcBorders>
          </w:tcPr>
          <w:p w14:paraId="5C71A46E"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B05 </w:t>
            </w:r>
          </w:p>
        </w:tc>
      </w:tr>
      <w:tr w:rsidR="0090024F" w:rsidRPr="00E37B7C" w14:paraId="701D4E8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74C08CF"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X56</w:t>
            </w:r>
          </w:p>
        </w:tc>
        <w:tc>
          <w:tcPr>
            <w:tcW w:w="1884" w:type="dxa"/>
            <w:tcBorders>
              <w:top w:val="single" w:sz="4" w:space="0" w:color="auto"/>
              <w:left w:val="single" w:sz="4" w:space="0" w:color="auto"/>
              <w:bottom w:val="single" w:sz="4" w:space="0" w:color="auto"/>
              <w:right w:val="single" w:sz="4" w:space="0" w:color="auto"/>
            </w:tcBorders>
          </w:tcPr>
          <w:p w14:paraId="2AFABC7A"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B06 </w:t>
            </w:r>
          </w:p>
        </w:tc>
      </w:tr>
      <w:tr w:rsidR="0090024F" w:rsidRPr="00E37B7C" w14:paraId="4CCF34D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F5AE325"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X60</w:t>
            </w:r>
          </w:p>
        </w:tc>
        <w:tc>
          <w:tcPr>
            <w:tcW w:w="1884" w:type="dxa"/>
            <w:tcBorders>
              <w:top w:val="single" w:sz="4" w:space="0" w:color="auto"/>
              <w:left w:val="single" w:sz="4" w:space="0" w:color="auto"/>
              <w:bottom w:val="single" w:sz="4" w:space="0" w:color="auto"/>
              <w:right w:val="single" w:sz="4" w:space="0" w:color="auto"/>
            </w:tcBorders>
          </w:tcPr>
          <w:p w14:paraId="4CC8C234"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B07 </w:t>
            </w:r>
          </w:p>
        </w:tc>
      </w:tr>
      <w:tr w:rsidR="0090024F" w:rsidRPr="00E37B7C" w14:paraId="0B4C591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42AB774"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X65</w:t>
            </w:r>
          </w:p>
        </w:tc>
        <w:tc>
          <w:tcPr>
            <w:tcW w:w="1884" w:type="dxa"/>
            <w:tcBorders>
              <w:top w:val="single" w:sz="4" w:space="0" w:color="auto"/>
              <w:left w:val="single" w:sz="4" w:space="0" w:color="auto"/>
              <w:bottom w:val="single" w:sz="4" w:space="0" w:color="auto"/>
              <w:right w:val="single" w:sz="4" w:space="0" w:color="auto"/>
            </w:tcBorders>
          </w:tcPr>
          <w:p w14:paraId="35CCC272"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B08 </w:t>
            </w:r>
          </w:p>
        </w:tc>
      </w:tr>
      <w:tr w:rsidR="0090024F" w:rsidRPr="00E37B7C" w14:paraId="4515661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B01D039"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X70</w:t>
            </w:r>
          </w:p>
        </w:tc>
        <w:tc>
          <w:tcPr>
            <w:tcW w:w="1884" w:type="dxa"/>
            <w:tcBorders>
              <w:top w:val="single" w:sz="4" w:space="0" w:color="auto"/>
              <w:left w:val="single" w:sz="4" w:space="0" w:color="auto"/>
              <w:bottom w:val="single" w:sz="4" w:space="0" w:color="auto"/>
              <w:right w:val="single" w:sz="4" w:space="0" w:color="auto"/>
            </w:tcBorders>
          </w:tcPr>
          <w:p w14:paraId="5F9DD586"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B09 </w:t>
            </w:r>
          </w:p>
        </w:tc>
      </w:tr>
      <w:tr w:rsidR="0090024F" w:rsidRPr="00E37B7C" w14:paraId="7D10FE3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0F9AC0F"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X80</w:t>
            </w:r>
          </w:p>
        </w:tc>
        <w:tc>
          <w:tcPr>
            <w:tcW w:w="1884" w:type="dxa"/>
            <w:tcBorders>
              <w:top w:val="single" w:sz="4" w:space="0" w:color="auto"/>
              <w:left w:val="single" w:sz="4" w:space="0" w:color="auto"/>
              <w:bottom w:val="single" w:sz="4" w:space="0" w:color="auto"/>
              <w:right w:val="single" w:sz="4" w:space="0" w:color="auto"/>
            </w:tcBorders>
          </w:tcPr>
          <w:p w14:paraId="654AAE63"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B10 </w:t>
            </w:r>
          </w:p>
        </w:tc>
      </w:tr>
      <w:tr w:rsidR="0090024F" w:rsidRPr="00E37B7C" w14:paraId="3F02CAB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FF5F75A"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X85</w:t>
            </w:r>
          </w:p>
        </w:tc>
        <w:tc>
          <w:tcPr>
            <w:tcW w:w="1884" w:type="dxa"/>
            <w:tcBorders>
              <w:top w:val="single" w:sz="4" w:space="0" w:color="auto"/>
              <w:left w:val="single" w:sz="4" w:space="0" w:color="auto"/>
              <w:bottom w:val="single" w:sz="4" w:space="0" w:color="auto"/>
              <w:right w:val="single" w:sz="4" w:space="0" w:color="auto"/>
            </w:tcBorders>
          </w:tcPr>
          <w:p w14:paraId="6A1EE9F8"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B11 </w:t>
            </w:r>
          </w:p>
        </w:tc>
      </w:tr>
      <w:tr w:rsidR="0090024F" w:rsidRPr="00E37B7C" w14:paraId="65A38BB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928102B"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Grade 241</w:t>
            </w:r>
          </w:p>
        </w:tc>
        <w:tc>
          <w:tcPr>
            <w:tcW w:w="1884" w:type="dxa"/>
            <w:tcBorders>
              <w:top w:val="single" w:sz="4" w:space="0" w:color="auto"/>
              <w:left w:val="single" w:sz="4" w:space="0" w:color="auto"/>
              <w:bottom w:val="single" w:sz="4" w:space="0" w:color="auto"/>
              <w:right w:val="single" w:sz="4" w:space="0" w:color="auto"/>
            </w:tcBorders>
          </w:tcPr>
          <w:p w14:paraId="41013037"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B12 </w:t>
            </w:r>
          </w:p>
        </w:tc>
      </w:tr>
      <w:tr w:rsidR="0090024F" w:rsidRPr="00E37B7C" w14:paraId="0A113D4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E33CE3C"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Grade 290</w:t>
            </w:r>
          </w:p>
        </w:tc>
        <w:tc>
          <w:tcPr>
            <w:tcW w:w="1884" w:type="dxa"/>
            <w:tcBorders>
              <w:top w:val="single" w:sz="4" w:space="0" w:color="auto"/>
              <w:left w:val="single" w:sz="4" w:space="0" w:color="auto"/>
              <w:bottom w:val="single" w:sz="4" w:space="0" w:color="auto"/>
              <w:right w:val="single" w:sz="4" w:space="0" w:color="auto"/>
            </w:tcBorders>
          </w:tcPr>
          <w:p w14:paraId="347BBD12"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B13 </w:t>
            </w:r>
          </w:p>
        </w:tc>
      </w:tr>
      <w:tr w:rsidR="0090024F" w:rsidRPr="00E37B7C" w14:paraId="5F76F3C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2676E55"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Grade 359</w:t>
            </w:r>
          </w:p>
        </w:tc>
        <w:tc>
          <w:tcPr>
            <w:tcW w:w="1884" w:type="dxa"/>
            <w:tcBorders>
              <w:top w:val="single" w:sz="4" w:space="0" w:color="auto"/>
              <w:left w:val="single" w:sz="4" w:space="0" w:color="auto"/>
              <w:bottom w:val="single" w:sz="4" w:space="0" w:color="auto"/>
              <w:right w:val="single" w:sz="4" w:space="0" w:color="auto"/>
            </w:tcBorders>
          </w:tcPr>
          <w:p w14:paraId="6500818D"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B14 </w:t>
            </w:r>
          </w:p>
        </w:tc>
      </w:tr>
      <w:tr w:rsidR="0090024F" w:rsidRPr="00E37B7C" w14:paraId="25C7DF0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1733FA2"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L245</w:t>
            </w:r>
          </w:p>
        </w:tc>
        <w:tc>
          <w:tcPr>
            <w:tcW w:w="1884" w:type="dxa"/>
            <w:tcBorders>
              <w:top w:val="single" w:sz="4" w:space="0" w:color="auto"/>
              <w:left w:val="single" w:sz="4" w:space="0" w:color="auto"/>
              <w:bottom w:val="single" w:sz="4" w:space="0" w:color="auto"/>
              <w:right w:val="single" w:sz="4" w:space="0" w:color="auto"/>
            </w:tcBorders>
          </w:tcPr>
          <w:p w14:paraId="6D5D0CFB"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B15 </w:t>
            </w:r>
          </w:p>
        </w:tc>
      </w:tr>
      <w:tr w:rsidR="0090024F" w:rsidRPr="00E37B7C" w14:paraId="63DB953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FC34A3B"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L290</w:t>
            </w:r>
          </w:p>
        </w:tc>
        <w:tc>
          <w:tcPr>
            <w:tcW w:w="1884" w:type="dxa"/>
            <w:tcBorders>
              <w:top w:val="single" w:sz="4" w:space="0" w:color="auto"/>
              <w:left w:val="single" w:sz="4" w:space="0" w:color="auto"/>
              <w:bottom w:val="single" w:sz="4" w:space="0" w:color="auto"/>
              <w:right w:val="single" w:sz="4" w:space="0" w:color="auto"/>
            </w:tcBorders>
          </w:tcPr>
          <w:p w14:paraId="0203B8F7"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B16 </w:t>
            </w:r>
          </w:p>
        </w:tc>
      </w:tr>
      <w:tr w:rsidR="0090024F" w:rsidRPr="00E37B7C" w14:paraId="6152F82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9F7AB94"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L415</w:t>
            </w:r>
          </w:p>
        </w:tc>
        <w:tc>
          <w:tcPr>
            <w:tcW w:w="1884" w:type="dxa"/>
            <w:tcBorders>
              <w:top w:val="single" w:sz="4" w:space="0" w:color="auto"/>
              <w:left w:val="single" w:sz="4" w:space="0" w:color="auto"/>
              <w:bottom w:val="single" w:sz="4" w:space="0" w:color="auto"/>
              <w:right w:val="single" w:sz="4" w:space="0" w:color="auto"/>
            </w:tcBorders>
          </w:tcPr>
          <w:p w14:paraId="2D7E4CBF"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B17 </w:t>
            </w:r>
          </w:p>
        </w:tc>
      </w:tr>
      <w:tr w:rsidR="0090024F" w:rsidRPr="00E37B7C" w14:paraId="5C86670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706D5EC"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L450</w:t>
            </w:r>
          </w:p>
        </w:tc>
        <w:tc>
          <w:tcPr>
            <w:tcW w:w="1884" w:type="dxa"/>
            <w:tcBorders>
              <w:top w:val="single" w:sz="4" w:space="0" w:color="auto"/>
              <w:left w:val="single" w:sz="4" w:space="0" w:color="auto"/>
              <w:bottom w:val="single" w:sz="4" w:space="0" w:color="auto"/>
              <w:right w:val="single" w:sz="4" w:space="0" w:color="auto"/>
            </w:tcBorders>
          </w:tcPr>
          <w:p w14:paraId="6C498BD5"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B18 </w:t>
            </w:r>
          </w:p>
        </w:tc>
      </w:tr>
      <w:tr w:rsidR="0090024F" w:rsidRPr="00E37B7C" w14:paraId="61DDFEFB"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B2C8DE1"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DNVGL SMLS 450</w:t>
            </w:r>
          </w:p>
        </w:tc>
        <w:tc>
          <w:tcPr>
            <w:tcW w:w="1884" w:type="dxa"/>
            <w:tcBorders>
              <w:top w:val="single" w:sz="4" w:space="0" w:color="auto"/>
              <w:left w:val="single" w:sz="4" w:space="0" w:color="auto"/>
              <w:bottom w:val="single" w:sz="4" w:space="0" w:color="auto"/>
              <w:right w:val="single" w:sz="4" w:space="0" w:color="auto"/>
            </w:tcBorders>
          </w:tcPr>
          <w:p w14:paraId="674BCC00"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B19 </w:t>
            </w:r>
          </w:p>
        </w:tc>
      </w:tr>
      <w:tr w:rsidR="0090024F" w:rsidRPr="00E37B7C" w14:paraId="6E263989"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C8BBB01"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DNVGL SMLS 485</w:t>
            </w:r>
          </w:p>
        </w:tc>
        <w:tc>
          <w:tcPr>
            <w:tcW w:w="1884" w:type="dxa"/>
            <w:tcBorders>
              <w:top w:val="single" w:sz="4" w:space="0" w:color="auto"/>
              <w:left w:val="single" w:sz="4" w:space="0" w:color="auto"/>
              <w:bottom w:val="single" w:sz="4" w:space="0" w:color="auto"/>
              <w:right w:val="single" w:sz="4" w:space="0" w:color="auto"/>
            </w:tcBorders>
          </w:tcPr>
          <w:p w14:paraId="3791C458"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B20 </w:t>
            </w:r>
          </w:p>
        </w:tc>
      </w:tr>
      <w:tr w:rsidR="0090024F" w:rsidRPr="00E37B7C" w14:paraId="46D82CF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B7A273E"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DNVGL SMLS 415</w:t>
            </w:r>
          </w:p>
        </w:tc>
        <w:tc>
          <w:tcPr>
            <w:tcW w:w="1884" w:type="dxa"/>
            <w:tcBorders>
              <w:top w:val="single" w:sz="4" w:space="0" w:color="auto"/>
              <w:left w:val="single" w:sz="4" w:space="0" w:color="auto"/>
              <w:bottom w:val="single" w:sz="4" w:space="0" w:color="auto"/>
              <w:right w:val="single" w:sz="4" w:space="0" w:color="auto"/>
            </w:tcBorders>
          </w:tcPr>
          <w:p w14:paraId="284053B6"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B21</w:t>
            </w:r>
          </w:p>
        </w:tc>
      </w:tr>
      <w:tr w:rsidR="0090024F" w:rsidRPr="00E37B7C" w14:paraId="2F54502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E41838D" w14:textId="069EB8E1" w:rsidR="0090024F" w:rsidRPr="00E37B7C" w:rsidRDefault="00E37B7C" w:rsidP="00D63068">
            <w:pPr>
              <w:pStyle w:val="Default"/>
              <w:rPr>
                <w:rFonts w:asciiTheme="minorHAnsi" w:hAnsiTheme="minorHAnsi" w:cstheme="minorHAnsi"/>
              </w:rPr>
            </w:pPr>
            <w:r w:rsidRPr="00E37B7C">
              <w:rPr>
                <w:rFonts w:asciiTheme="minorHAnsi" w:hAnsiTheme="minorHAnsi" w:cstheme="minorHAnsi"/>
              </w:rPr>
              <w:t>Other (</w:t>
            </w:r>
            <w:proofErr w:type="spellStart"/>
            <w:r w:rsidRPr="00E37B7C">
              <w:rPr>
                <w:rFonts w:asciiTheme="minorHAnsi" w:hAnsiTheme="minorHAnsi" w:cstheme="minorHAnsi"/>
              </w:rPr>
              <w:t>specify</w:t>
            </w:r>
            <w:proofErr w:type="spellEnd"/>
            <w:r w:rsidRPr="00E37B7C">
              <w:rPr>
                <w:rFonts w:asciiTheme="minorHAnsi" w:hAnsiTheme="minorHAnsi" w:cstheme="minorHAnsi"/>
              </w:rPr>
              <w:t>)</w:t>
            </w:r>
          </w:p>
        </w:tc>
        <w:tc>
          <w:tcPr>
            <w:tcW w:w="1884" w:type="dxa"/>
            <w:tcBorders>
              <w:top w:val="single" w:sz="4" w:space="0" w:color="auto"/>
              <w:left w:val="single" w:sz="4" w:space="0" w:color="auto"/>
              <w:bottom w:val="single" w:sz="4" w:space="0" w:color="auto"/>
              <w:right w:val="single" w:sz="4" w:space="0" w:color="auto"/>
            </w:tcBorders>
          </w:tcPr>
          <w:p w14:paraId="62609C2D" w14:textId="77777777" w:rsidR="0090024F" w:rsidRPr="00E37B7C" w:rsidRDefault="0090024F" w:rsidP="00D63068">
            <w:pPr>
              <w:pStyle w:val="Default"/>
              <w:rPr>
                <w:rFonts w:asciiTheme="minorHAnsi" w:hAnsiTheme="minorHAnsi" w:cstheme="minorHAnsi"/>
              </w:rPr>
            </w:pPr>
            <w:r w:rsidRPr="00E37B7C">
              <w:rPr>
                <w:rFonts w:asciiTheme="minorHAnsi" w:hAnsiTheme="minorHAnsi" w:cstheme="minorHAnsi"/>
              </w:rPr>
              <w:t xml:space="preserve">B22 a </w:t>
            </w:r>
            <w:proofErr w:type="spellStart"/>
            <w:r w:rsidRPr="00E37B7C">
              <w:rPr>
                <w:rFonts w:asciiTheme="minorHAnsi" w:hAnsiTheme="minorHAnsi" w:cstheme="minorHAnsi"/>
              </w:rPr>
              <w:t>Bn</w:t>
            </w:r>
            <w:proofErr w:type="spellEnd"/>
            <w:r w:rsidRPr="00E37B7C">
              <w:rPr>
                <w:rFonts w:asciiTheme="minorHAnsi" w:hAnsiTheme="minorHAnsi" w:cstheme="minorHAnsi"/>
              </w:rPr>
              <w:t xml:space="preserve"> </w:t>
            </w:r>
          </w:p>
        </w:tc>
      </w:tr>
      <w:bookmarkEnd w:id="7"/>
    </w:tbl>
    <w:p w14:paraId="29796853" w14:textId="77777777" w:rsidR="00A63308" w:rsidRPr="00E37B7C" w:rsidRDefault="00A63308" w:rsidP="00A63308">
      <w:pPr>
        <w:jc w:val="both"/>
        <w:rPr>
          <w:rFonts w:cstheme="minorHAnsi"/>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E37B7C" w:rsidRPr="00945723" w14:paraId="75983304" w14:textId="77777777" w:rsidTr="00D63068">
        <w:trPr>
          <w:trHeight w:val="107"/>
        </w:trPr>
        <w:tc>
          <w:tcPr>
            <w:tcW w:w="4962" w:type="dxa"/>
            <w:tcBorders>
              <w:bottom w:val="single" w:sz="4" w:space="0" w:color="auto"/>
            </w:tcBorders>
          </w:tcPr>
          <w:p w14:paraId="6573A96E" w14:textId="042FB0B8" w:rsidR="00E37B7C" w:rsidRPr="00E37B7C" w:rsidRDefault="00E37B7C" w:rsidP="00D63068">
            <w:pPr>
              <w:autoSpaceDE w:val="0"/>
              <w:autoSpaceDN w:val="0"/>
              <w:adjustRightInd w:val="0"/>
              <w:rPr>
                <w:rFonts w:cstheme="minorHAnsi"/>
                <w:color w:val="000000"/>
                <w:sz w:val="24"/>
                <w:szCs w:val="24"/>
              </w:rPr>
            </w:pPr>
            <w:bookmarkStart w:id="8" w:name="_Hlk112068915"/>
            <w:proofErr w:type="spellStart"/>
            <w:r w:rsidRPr="00E37B7C">
              <w:rPr>
                <w:rFonts w:cstheme="minorHAnsi"/>
                <w:b/>
                <w:bCs/>
                <w:sz w:val="24"/>
                <w:szCs w:val="24"/>
              </w:rPr>
              <w:t>Characteristic</w:t>
            </w:r>
            <w:proofErr w:type="spellEnd"/>
            <w:r w:rsidRPr="00E37B7C">
              <w:rPr>
                <w:rFonts w:cstheme="minorHAnsi"/>
                <w:b/>
                <w:bCs/>
                <w:sz w:val="24"/>
                <w:szCs w:val="24"/>
              </w:rPr>
              <w:t xml:space="preserve"> 3: </w:t>
            </w:r>
            <w:proofErr w:type="spellStart"/>
            <w:r w:rsidRPr="00E37B7C">
              <w:rPr>
                <w:rFonts w:cstheme="minorHAnsi"/>
                <w:b/>
                <w:sz w:val="24"/>
                <w:szCs w:val="24"/>
              </w:rPr>
              <w:t>Lamination</w:t>
            </w:r>
            <w:proofErr w:type="spellEnd"/>
            <w:r w:rsidRPr="00E37B7C">
              <w:rPr>
                <w:rFonts w:cstheme="minorHAnsi"/>
                <w:b/>
                <w:sz w:val="24"/>
                <w:szCs w:val="24"/>
              </w:rPr>
              <w:t xml:space="preserve"> / </w:t>
            </w:r>
            <w:proofErr w:type="spellStart"/>
            <w:r w:rsidRPr="00E37B7C">
              <w:rPr>
                <w:rFonts w:cstheme="minorHAnsi"/>
                <w:b/>
                <w:sz w:val="24"/>
                <w:szCs w:val="24"/>
              </w:rPr>
              <w:t>Drawing</w:t>
            </w:r>
            <w:proofErr w:type="spellEnd"/>
          </w:p>
        </w:tc>
        <w:tc>
          <w:tcPr>
            <w:tcW w:w="1884" w:type="dxa"/>
            <w:tcBorders>
              <w:bottom w:val="single" w:sz="4" w:space="0" w:color="auto"/>
            </w:tcBorders>
          </w:tcPr>
          <w:p w14:paraId="2137D2A1" w14:textId="77777777" w:rsidR="00E37B7C" w:rsidRPr="00E37B7C" w:rsidRDefault="00E37B7C" w:rsidP="00D63068">
            <w:pPr>
              <w:autoSpaceDE w:val="0"/>
              <w:autoSpaceDN w:val="0"/>
              <w:adjustRightInd w:val="0"/>
              <w:rPr>
                <w:rFonts w:cstheme="minorHAnsi"/>
                <w:color w:val="000000"/>
                <w:sz w:val="24"/>
                <w:szCs w:val="24"/>
              </w:rPr>
            </w:pPr>
          </w:p>
        </w:tc>
      </w:tr>
      <w:tr w:rsidR="00E37B7C" w:rsidRPr="00945723" w14:paraId="5EEAB259"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6AEA1A0F" w14:textId="0D871BAD" w:rsidR="00E37B7C" w:rsidRPr="00E37B7C" w:rsidRDefault="00E37B7C" w:rsidP="00D63068">
            <w:pPr>
              <w:autoSpaceDE w:val="0"/>
              <w:autoSpaceDN w:val="0"/>
              <w:adjustRightInd w:val="0"/>
              <w:jc w:val="center"/>
              <w:rPr>
                <w:rFonts w:cstheme="minorHAnsi"/>
                <w:b/>
                <w:bCs/>
                <w:sz w:val="24"/>
                <w:szCs w:val="24"/>
              </w:rPr>
            </w:pPr>
            <w:r w:rsidRPr="00E37B7C">
              <w:rPr>
                <w:rFonts w:cstheme="minorHAnsi"/>
                <w:b/>
                <w:bCs/>
                <w:sz w:val="24"/>
                <w:szCs w:val="24"/>
              </w:rPr>
              <w:t>Process</w:t>
            </w:r>
          </w:p>
        </w:tc>
        <w:tc>
          <w:tcPr>
            <w:tcW w:w="1884" w:type="dxa"/>
            <w:tcBorders>
              <w:top w:val="single" w:sz="4" w:space="0" w:color="auto"/>
              <w:left w:val="single" w:sz="4" w:space="0" w:color="auto"/>
              <w:bottom w:val="single" w:sz="4" w:space="0" w:color="auto"/>
              <w:right w:val="single" w:sz="4" w:space="0" w:color="auto"/>
            </w:tcBorders>
            <w:vAlign w:val="center"/>
          </w:tcPr>
          <w:p w14:paraId="31F6AA29" w14:textId="77777777" w:rsidR="00E37B7C" w:rsidRPr="00E37B7C" w:rsidRDefault="00E37B7C" w:rsidP="00D63068">
            <w:pPr>
              <w:autoSpaceDE w:val="0"/>
              <w:autoSpaceDN w:val="0"/>
              <w:adjustRightInd w:val="0"/>
              <w:jc w:val="center"/>
              <w:rPr>
                <w:rFonts w:cstheme="minorHAnsi"/>
                <w:b/>
                <w:bCs/>
                <w:color w:val="000000"/>
                <w:sz w:val="24"/>
                <w:szCs w:val="24"/>
              </w:rPr>
            </w:pPr>
            <w:r w:rsidRPr="00E37B7C">
              <w:rPr>
                <w:rFonts w:cstheme="minorHAnsi"/>
                <w:b/>
                <w:bCs/>
                <w:color w:val="000000"/>
                <w:sz w:val="24"/>
                <w:szCs w:val="24"/>
              </w:rPr>
              <w:t>CODIP</w:t>
            </w:r>
          </w:p>
        </w:tc>
      </w:tr>
      <w:tr w:rsidR="00E37B7C" w:rsidRPr="00945723" w14:paraId="490DB86A"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CC8D6CC" w14:textId="7E697A8A" w:rsidR="00E37B7C" w:rsidRPr="000E5DB5" w:rsidRDefault="00E37B7C" w:rsidP="00D63068">
            <w:pPr>
              <w:pStyle w:val="Default"/>
              <w:rPr>
                <w:rFonts w:asciiTheme="minorHAnsi" w:hAnsiTheme="minorHAnsi" w:cstheme="minorHAnsi"/>
              </w:rPr>
            </w:pPr>
            <w:r w:rsidRPr="000E5DB5">
              <w:rPr>
                <w:rFonts w:asciiTheme="minorHAnsi" w:hAnsiTheme="minorHAnsi" w:cstheme="minorHAnsi"/>
              </w:rPr>
              <w:t xml:space="preserve">Hot </w:t>
            </w:r>
            <w:proofErr w:type="spellStart"/>
            <w:r w:rsidRPr="000E5DB5">
              <w:rPr>
                <w:rFonts w:asciiTheme="minorHAnsi" w:hAnsiTheme="minorHAnsi" w:cstheme="minorHAnsi"/>
              </w:rPr>
              <w:t>Rolled</w:t>
            </w:r>
            <w:proofErr w:type="spellEnd"/>
          </w:p>
        </w:tc>
        <w:tc>
          <w:tcPr>
            <w:tcW w:w="1884" w:type="dxa"/>
            <w:tcBorders>
              <w:top w:val="single" w:sz="4" w:space="0" w:color="auto"/>
              <w:left w:val="single" w:sz="4" w:space="0" w:color="auto"/>
              <w:bottom w:val="single" w:sz="4" w:space="0" w:color="auto"/>
              <w:right w:val="single" w:sz="4" w:space="0" w:color="auto"/>
            </w:tcBorders>
          </w:tcPr>
          <w:p w14:paraId="6FE54179" w14:textId="77777777" w:rsidR="00E37B7C" w:rsidRPr="000E5DB5" w:rsidRDefault="00E37B7C" w:rsidP="00D63068">
            <w:pPr>
              <w:pStyle w:val="Default"/>
              <w:rPr>
                <w:rFonts w:asciiTheme="minorHAnsi" w:hAnsiTheme="minorHAnsi" w:cstheme="minorHAnsi"/>
              </w:rPr>
            </w:pPr>
            <w:r w:rsidRPr="000E5DB5">
              <w:rPr>
                <w:rFonts w:asciiTheme="minorHAnsi" w:hAnsiTheme="minorHAnsi" w:cstheme="minorHAnsi"/>
              </w:rPr>
              <w:t xml:space="preserve">C01 </w:t>
            </w:r>
          </w:p>
        </w:tc>
      </w:tr>
      <w:tr w:rsidR="00E37B7C" w:rsidRPr="00945723" w14:paraId="4107370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E68A548" w14:textId="632F0581" w:rsidR="00E37B7C" w:rsidRPr="000E5DB5" w:rsidRDefault="00E37B7C" w:rsidP="00D63068">
            <w:pPr>
              <w:pStyle w:val="Default"/>
              <w:rPr>
                <w:rFonts w:asciiTheme="minorHAnsi" w:hAnsiTheme="minorHAnsi" w:cstheme="minorHAnsi"/>
              </w:rPr>
            </w:pPr>
            <w:r w:rsidRPr="000E5DB5">
              <w:rPr>
                <w:rFonts w:asciiTheme="minorHAnsi" w:hAnsiTheme="minorHAnsi" w:cstheme="minorHAnsi"/>
              </w:rPr>
              <w:t xml:space="preserve">Cold </w:t>
            </w:r>
            <w:proofErr w:type="spellStart"/>
            <w:r w:rsidRPr="000E5DB5">
              <w:rPr>
                <w:rFonts w:asciiTheme="minorHAnsi" w:hAnsiTheme="minorHAnsi" w:cstheme="minorHAnsi"/>
              </w:rPr>
              <w:t>Rolled</w:t>
            </w:r>
            <w:proofErr w:type="spellEnd"/>
          </w:p>
        </w:tc>
        <w:tc>
          <w:tcPr>
            <w:tcW w:w="1884" w:type="dxa"/>
            <w:tcBorders>
              <w:top w:val="single" w:sz="4" w:space="0" w:color="auto"/>
              <w:left w:val="single" w:sz="4" w:space="0" w:color="auto"/>
              <w:bottom w:val="single" w:sz="4" w:space="0" w:color="auto"/>
              <w:right w:val="single" w:sz="4" w:space="0" w:color="auto"/>
            </w:tcBorders>
          </w:tcPr>
          <w:p w14:paraId="7F998EC6" w14:textId="77777777" w:rsidR="00E37B7C" w:rsidRPr="000E5DB5" w:rsidRDefault="00E37B7C" w:rsidP="00D63068">
            <w:pPr>
              <w:pStyle w:val="Default"/>
              <w:rPr>
                <w:rFonts w:asciiTheme="minorHAnsi" w:hAnsiTheme="minorHAnsi" w:cstheme="minorHAnsi"/>
              </w:rPr>
            </w:pPr>
            <w:r w:rsidRPr="000E5DB5">
              <w:rPr>
                <w:rFonts w:asciiTheme="minorHAnsi" w:hAnsiTheme="minorHAnsi" w:cstheme="minorHAnsi"/>
              </w:rPr>
              <w:t xml:space="preserve">C02 </w:t>
            </w:r>
          </w:p>
        </w:tc>
      </w:tr>
      <w:tr w:rsidR="00E37B7C" w:rsidRPr="00945723" w14:paraId="672A222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CD7773D" w14:textId="6CD51092" w:rsidR="00E37B7C" w:rsidRPr="000E5DB5" w:rsidRDefault="00E37B7C" w:rsidP="00D63068">
            <w:pPr>
              <w:pStyle w:val="Default"/>
              <w:rPr>
                <w:rFonts w:asciiTheme="minorHAnsi" w:hAnsiTheme="minorHAnsi" w:cstheme="minorHAnsi"/>
              </w:rPr>
            </w:pPr>
            <w:proofErr w:type="spellStart"/>
            <w:r w:rsidRPr="000E5DB5">
              <w:rPr>
                <w:rFonts w:asciiTheme="minorHAnsi" w:hAnsiTheme="minorHAnsi" w:cstheme="minorHAnsi"/>
              </w:rPr>
              <w:t>Drawn</w:t>
            </w:r>
            <w:proofErr w:type="spellEnd"/>
            <w:r w:rsidRPr="000E5DB5">
              <w:rPr>
                <w:rFonts w:asciiTheme="minorHAnsi" w:hAnsiTheme="minorHAnsi" w:cstheme="minorHAnsi"/>
              </w:rPr>
              <w:t xml:space="preserve"> </w:t>
            </w:r>
          </w:p>
        </w:tc>
        <w:tc>
          <w:tcPr>
            <w:tcW w:w="1884" w:type="dxa"/>
            <w:tcBorders>
              <w:top w:val="single" w:sz="4" w:space="0" w:color="auto"/>
              <w:left w:val="single" w:sz="4" w:space="0" w:color="auto"/>
              <w:bottom w:val="single" w:sz="4" w:space="0" w:color="auto"/>
              <w:right w:val="single" w:sz="4" w:space="0" w:color="auto"/>
            </w:tcBorders>
          </w:tcPr>
          <w:p w14:paraId="01063BA0" w14:textId="77777777" w:rsidR="00E37B7C" w:rsidRPr="000E5DB5" w:rsidRDefault="00E37B7C" w:rsidP="00D63068">
            <w:pPr>
              <w:pStyle w:val="Default"/>
              <w:rPr>
                <w:rFonts w:asciiTheme="minorHAnsi" w:hAnsiTheme="minorHAnsi" w:cstheme="minorHAnsi"/>
              </w:rPr>
            </w:pPr>
            <w:r w:rsidRPr="000E5DB5">
              <w:rPr>
                <w:rFonts w:asciiTheme="minorHAnsi" w:hAnsiTheme="minorHAnsi" w:cstheme="minorHAnsi"/>
              </w:rPr>
              <w:t xml:space="preserve">C03 </w:t>
            </w:r>
          </w:p>
        </w:tc>
      </w:tr>
      <w:bookmarkEnd w:id="8"/>
    </w:tbl>
    <w:p w14:paraId="31A402DB" w14:textId="4FC61028" w:rsidR="00475A6B" w:rsidRDefault="00475A6B" w:rsidP="00A63308">
      <w:pPr>
        <w:ind w:left="360" w:hanging="360"/>
        <w:jc w:val="both"/>
        <w:rPr>
          <w:rFonts w:cstheme="minorHAnsi"/>
          <w:b/>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0E5DB5" w:rsidRPr="00945723" w14:paraId="045139BC" w14:textId="77777777" w:rsidTr="00D63068">
        <w:trPr>
          <w:trHeight w:val="107"/>
        </w:trPr>
        <w:tc>
          <w:tcPr>
            <w:tcW w:w="4962" w:type="dxa"/>
            <w:tcBorders>
              <w:bottom w:val="single" w:sz="4" w:space="0" w:color="auto"/>
            </w:tcBorders>
          </w:tcPr>
          <w:p w14:paraId="0BCB99DD" w14:textId="1CF2CE23" w:rsidR="000E5DB5" w:rsidRPr="000909C1" w:rsidRDefault="000E5DB5" w:rsidP="00D63068">
            <w:pPr>
              <w:autoSpaceDE w:val="0"/>
              <w:autoSpaceDN w:val="0"/>
              <w:adjustRightInd w:val="0"/>
              <w:rPr>
                <w:rFonts w:cstheme="minorHAnsi"/>
                <w:color w:val="000000"/>
                <w:sz w:val="24"/>
                <w:szCs w:val="24"/>
              </w:rPr>
            </w:pPr>
            <w:bookmarkStart w:id="9" w:name="_Hlk112068937"/>
            <w:proofErr w:type="spellStart"/>
            <w:r w:rsidRPr="000909C1">
              <w:rPr>
                <w:rFonts w:cstheme="minorHAnsi"/>
                <w:b/>
                <w:bCs/>
                <w:sz w:val="24"/>
                <w:szCs w:val="24"/>
              </w:rPr>
              <w:t>Characteristic</w:t>
            </w:r>
            <w:proofErr w:type="spellEnd"/>
            <w:r w:rsidRPr="000909C1">
              <w:rPr>
                <w:rFonts w:cstheme="minorHAnsi"/>
                <w:b/>
                <w:bCs/>
                <w:sz w:val="24"/>
                <w:szCs w:val="24"/>
              </w:rPr>
              <w:t xml:space="preserve"> 4: </w:t>
            </w:r>
            <w:r w:rsidRPr="000909C1">
              <w:rPr>
                <w:rFonts w:cstheme="minorHAnsi"/>
                <w:b/>
                <w:sz w:val="24"/>
                <w:szCs w:val="24"/>
                <w:lang w:val="en-US"/>
              </w:rPr>
              <w:t>Outside</w:t>
            </w:r>
            <w:r w:rsidRPr="000909C1">
              <w:rPr>
                <w:rFonts w:cstheme="minorHAnsi"/>
                <w:b/>
                <w:sz w:val="24"/>
                <w:szCs w:val="24"/>
              </w:rPr>
              <w:t xml:space="preserve"> </w:t>
            </w:r>
            <w:r w:rsidRPr="000909C1">
              <w:rPr>
                <w:rFonts w:cstheme="minorHAnsi"/>
                <w:b/>
                <w:sz w:val="24"/>
                <w:szCs w:val="24"/>
                <w:lang w:val="en-US"/>
              </w:rPr>
              <w:t>diameter</w:t>
            </w:r>
          </w:p>
        </w:tc>
        <w:tc>
          <w:tcPr>
            <w:tcW w:w="1884" w:type="dxa"/>
            <w:tcBorders>
              <w:bottom w:val="single" w:sz="4" w:space="0" w:color="auto"/>
            </w:tcBorders>
          </w:tcPr>
          <w:p w14:paraId="1CDA7899" w14:textId="77777777" w:rsidR="000E5DB5" w:rsidRPr="000909C1" w:rsidRDefault="000E5DB5" w:rsidP="00D63068">
            <w:pPr>
              <w:autoSpaceDE w:val="0"/>
              <w:autoSpaceDN w:val="0"/>
              <w:adjustRightInd w:val="0"/>
              <w:rPr>
                <w:rFonts w:cstheme="minorHAnsi"/>
                <w:color w:val="000000"/>
                <w:sz w:val="24"/>
                <w:szCs w:val="24"/>
              </w:rPr>
            </w:pPr>
          </w:p>
        </w:tc>
      </w:tr>
      <w:tr w:rsidR="000E5DB5" w:rsidRPr="00945723" w14:paraId="3962E2B8"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3B20A4F5" w14:textId="2B4848D8" w:rsidR="000E5DB5" w:rsidRPr="000909C1" w:rsidRDefault="000E5DB5" w:rsidP="000E5DB5">
            <w:pPr>
              <w:autoSpaceDE w:val="0"/>
              <w:autoSpaceDN w:val="0"/>
              <w:adjustRightInd w:val="0"/>
              <w:jc w:val="center"/>
              <w:rPr>
                <w:rFonts w:cstheme="minorHAnsi"/>
                <w:b/>
                <w:bCs/>
                <w:sz w:val="24"/>
                <w:szCs w:val="24"/>
              </w:rPr>
            </w:pPr>
            <w:r w:rsidRPr="000909C1">
              <w:rPr>
                <w:rFonts w:cstheme="minorHAnsi"/>
                <w:b/>
                <w:bCs/>
                <w:sz w:val="24"/>
                <w:szCs w:val="24"/>
                <w:lang w:val="en-US"/>
              </w:rPr>
              <w:t>In millimeters or corresponding in inches</w:t>
            </w:r>
          </w:p>
        </w:tc>
        <w:tc>
          <w:tcPr>
            <w:tcW w:w="1884" w:type="dxa"/>
            <w:tcBorders>
              <w:top w:val="single" w:sz="4" w:space="0" w:color="auto"/>
              <w:left w:val="single" w:sz="4" w:space="0" w:color="auto"/>
              <w:bottom w:val="single" w:sz="4" w:space="0" w:color="auto"/>
              <w:right w:val="single" w:sz="4" w:space="0" w:color="auto"/>
            </w:tcBorders>
            <w:vAlign w:val="center"/>
          </w:tcPr>
          <w:p w14:paraId="6E6525AA" w14:textId="77777777" w:rsidR="000E5DB5" w:rsidRPr="000909C1" w:rsidRDefault="000E5DB5" w:rsidP="000E5DB5">
            <w:pPr>
              <w:autoSpaceDE w:val="0"/>
              <w:autoSpaceDN w:val="0"/>
              <w:adjustRightInd w:val="0"/>
              <w:jc w:val="center"/>
              <w:rPr>
                <w:rFonts w:cstheme="minorHAnsi"/>
                <w:b/>
                <w:bCs/>
                <w:color w:val="000000"/>
                <w:sz w:val="24"/>
                <w:szCs w:val="24"/>
              </w:rPr>
            </w:pPr>
            <w:r w:rsidRPr="000909C1">
              <w:rPr>
                <w:rFonts w:cstheme="minorHAnsi"/>
                <w:b/>
                <w:bCs/>
                <w:color w:val="000000"/>
                <w:sz w:val="24"/>
                <w:szCs w:val="24"/>
              </w:rPr>
              <w:t>CODIP</w:t>
            </w:r>
          </w:p>
        </w:tc>
      </w:tr>
      <w:tr w:rsidR="000E5DB5" w:rsidRPr="00945723" w14:paraId="70E9F5F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1A07F58" w14:textId="574E7A6E" w:rsidR="000E5DB5" w:rsidRPr="00945723" w:rsidRDefault="000E5DB5" w:rsidP="000E5DB5">
            <w:pPr>
              <w:pStyle w:val="Default"/>
              <w:rPr>
                <w:rFonts w:asciiTheme="minorHAnsi" w:hAnsiTheme="minorHAnsi" w:cstheme="minorHAnsi"/>
              </w:rPr>
            </w:pPr>
            <w:r>
              <w:rPr>
                <w:rFonts w:asciiTheme="minorHAnsi" w:hAnsiTheme="minorHAnsi" w:cstheme="minorHAnsi"/>
              </w:rPr>
              <w:t>Under</w:t>
            </w:r>
            <w:r w:rsidRPr="00945723">
              <w:rPr>
                <w:rFonts w:asciiTheme="minorHAnsi" w:hAnsiTheme="minorHAnsi" w:cstheme="minorHAnsi"/>
              </w:rPr>
              <w:t xml:space="preserve"> 30 mm </w:t>
            </w:r>
          </w:p>
        </w:tc>
        <w:tc>
          <w:tcPr>
            <w:tcW w:w="1884" w:type="dxa"/>
            <w:tcBorders>
              <w:top w:val="single" w:sz="4" w:space="0" w:color="auto"/>
              <w:left w:val="single" w:sz="4" w:space="0" w:color="auto"/>
              <w:bottom w:val="single" w:sz="4" w:space="0" w:color="auto"/>
              <w:right w:val="single" w:sz="4" w:space="0" w:color="auto"/>
            </w:tcBorders>
          </w:tcPr>
          <w:p w14:paraId="254205EC"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D01 </w:t>
            </w:r>
          </w:p>
        </w:tc>
      </w:tr>
      <w:tr w:rsidR="000E5DB5" w:rsidRPr="00945723" w14:paraId="24B34BE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A8EE125" w14:textId="636C52D1"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30 mm,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34mm </w:t>
            </w:r>
          </w:p>
        </w:tc>
        <w:tc>
          <w:tcPr>
            <w:tcW w:w="1884" w:type="dxa"/>
            <w:tcBorders>
              <w:top w:val="single" w:sz="4" w:space="0" w:color="auto"/>
              <w:left w:val="single" w:sz="4" w:space="0" w:color="auto"/>
              <w:bottom w:val="single" w:sz="4" w:space="0" w:color="auto"/>
              <w:right w:val="single" w:sz="4" w:space="0" w:color="auto"/>
            </w:tcBorders>
          </w:tcPr>
          <w:p w14:paraId="36603A8F"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D02 </w:t>
            </w:r>
          </w:p>
        </w:tc>
      </w:tr>
      <w:tr w:rsidR="000E5DB5" w:rsidRPr="00945723" w14:paraId="432BD70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D74A3FC" w14:textId="2DA801D1"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34 mm,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61mm </w:t>
            </w:r>
          </w:p>
        </w:tc>
        <w:tc>
          <w:tcPr>
            <w:tcW w:w="1884" w:type="dxa"/>
            <w:tcBorders>
              <w:top w:val="single" w:sz="4" w:space="0" w:color="auto"/>
              <w:left w:val="single" w:sz="4" w:space="0" w:color="auto"/>
              <w:bottom w:val="single" w:sz="4" w:space="0" w:color="auto"/>
              <w:right w:val="single" w:sz="4" w:space="0" w:color="auto"/>
            </w:tcBorders>
          </w:tcPr>
          <w:p w14:paraId="4EC3A8B4"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D03 </w:t>
            </w:r>
          </w:p>
        </w:tc>
      </w:tr>
      <w:tr w:rsidR="000E5DB5" w:rsidRPr="00945723" w14:paraId="263E106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3E53F5A" w14:textId="271B7173"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61 mm,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89mm </w:t>
            </w:r>
          </w:p>
        </w:tc>
        <w:tc>
          <w:tcPr>
            <w:tcW w:w="1884" w:type="dxa"/>
            <w:tcBorders>
              <w:top w:val="single" w:sz="4" w:space="0" w:color="auto"/>
              <w:left w:val="single" w:sz="4" w:space="0" w:color="auto"/>
              <w:bottom w:val="single" w:sz="4" w:space="0" w:color="auto"/>
              <w:right w:val="single" w:sz="4" w:space="0" w:color="auto"/>
            </w:tcBorders>
          </w:tcPr>
          <w:p w14:paraId="0CBC1353"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D04 </w:t>
            </w:r>
          </w:p>
        </w:tc>
      </w:tr>
      <w:tr w:rsidR="000E5DB5" w:rsidRPr="00945723" w14:paraId="5A58585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607EA34" w14:textId="2EB380E7"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lastRenderedPageBreak/>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89 mm,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114mm </w:t>
            </w:r>
          </w:p>
        </w:tc>
        <w:tc>
          <w:tcPr>
            <w:tcW w:w="1884" w:type="dxa"/>
            <w:tcBorders>
              <w:top w:val="single" w:sz="4" w:space="0" w:color="auto"/>
              <w:left w:val="single" w:sz="4" w:space="0" w:color="auto"/>
              <w:bottom w:val="single" w:sz="4" w:space="0" w:color="auto"/>
              <w:right w:val="single" w:sz="4" w:space="0" w:color="auto"/>
            </w:tcBorders>
          </w:tcPr>
          <w:p w14:paraId="68B09BDD"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D05 </w:t>
            </w:r>
          </w:p>
        </w:tc>
      </w:tr>
      <w:tr w:rsidR="000E5DB5" w:rsidRPr="00945723" w14:paraId="2767ADD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A428A8E" w14:textId="37EEDA3C"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114mm,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135mm </w:t>
            </w:r>
          </w:p>
        </w:tc>
        <w:tc>
          <w:tcPr>
            <w:tcW w:w="1884" w:type="dxa"/>
            <w:tcBorders>
              <w:top w:val="single" w:sz="4" w:space="0" w:color="auto"/>
              <w:left w:val="single" w:sz="4" w:space="0" w:color="auto"/>
              <w:bottom w:val="single" w:sz="4" w:space="0" w:color="auto"/>
              <w:right w:val="single" w:sz="4" w:space="0" w:color="auto"/>
            </w:tcBorders>
          </w:tcPr>
          <w:p w14:paraId="35CA27DA"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D06 </w:t>
            </w:r>
          </w:p>
        </w:tc>
      </w:tr>
      <w:tr w:rsidR="000E5DB5" w:rsidRPr="00945723" w14:paraId="40809DE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F85BEB1" w14:textId="16EF8A19" w:rsidR="000E5DB5" w:rsidRPr="00945723" w:rsidRDefault="000E5DB5" w:rsidP="000E5DB5">
            <w:pPr>
              <w:pStyle w:val="Default"/>
              <w:rPr>
                <w:rFonts w:asciiTheme="minorHAnsi" w:hAnsiTheme="minorHAnsi" w:cstheme="minorHAnsi"/>
              </w:rPr>
            </w:pPr>
            <w:proofErr w:type="spellStart"/>
            <w:r>
              <w:rPr>
                <w:rFonts w:asciiTheme="minorHAnsi" w:hAnsiTheme="minorHAnsi" w:cstheme="minorHAnsi"/>
              </w:rPr>
              <w:t>Equal</w:t>
            </w:r>
            <w:proofErr w:type="spellEnd"/>
            <w:r w:rsidRPr="00945723">
              <w:rPr>
                <w:rFonts w:asciiTheme="minorHAnsi" w:hAnsiTheme="minorHAnsi" w:cstheme="minorHAnsi"/>
              </w:rPr>
              <w:t xml:space="preserve"> </w:t>
            </w:r>
            <w:proofErr w:type="spellStart"/>
            <w:r>
              <w:rPr>
                <w:rFonts w:asciiTheme="minorHAnsi" w:hAnsiTheme="minorHAnsi" w:cstheme="minorHAnsi"/>
              </w:rPr>
              <w:t>or</w:t>
            </w:r>
            <w:proofErr w:type="spellEnd"/>
            <w:r w:rsidRPr="00945723">
              <w:rPr>
                <w:rFonts w:asciiTheme="minorHAnsi" w:hAnsiTheme="minorHAnsi" w:cstheme="minorHAnsi"/>
              </w:rPr>
              <w:t xml:space="preserve"> </w:t>
            </w:r>
            <w:r>
              <w:rPr>
                <w:rFonts w:asciiTheme="minorHAnsi" w:hAnsiTheme="minorHAnsi" w:cstheme="minorHAnsi"/>
              </w:rPr>
              <w:t>over</w:t>
            </w:r>
            <w:r w:rsidRPr="00945723">
              <w:rPr>
                <w:rFonts w:asciiTheme="minorHAnsi" w:hAnsiTheme="minorHAnsi" w:cstheme="minorHAnsi"/>
              </w:rPr>
              <w:t xml:space="preserve"> 135m, </w:t>
            </w:r>
            <w:proofErr w:type="spellStart"/>
            <w:r>
              <w:rPr>
                <w:rFonts w:asciiTheme="minorHAnsi" w:hAnsiTheme="minorHAnsi" w:cstheme="minorHAnsi"/>
              </w:rPr>
              <w:t>but</w:t>
            </w:r>
            <w:proofErr w:type="spellEnd"/>
            <w:r w:rsidRPr="00945723">
              <w:rPr>
                <w:rFonts w:asciiTheme="minorHAnsi" w:hAnsiTheme="minorHAnsi" w:cstheme="minorHAnsi"/>
              </w:rPr>
              <w:t xml:space="preserve"> </w:t>
            </w:r>
            <w:r>
              <w:rPr>
                <w:rFonts w:asciiTheme="minorHAnsi" w:hAnsiTheme="minorHAnsi" w:cstheme="minorHAnsi"/>
              </w:rPr>
              <w:t>under</w:t>
            </w:r>
            <w:r w:rsidRPr="00945723">
              <w:rPr>
                <w:rFonts w:asciiTheme="minorHAnsi" w:hAnsiTheme="minorHAnsi" w:cstheme="minorHAnsi"/>
              </w:rPr>
              <w:t xml:space="preserve"> 141,4mm </w:t>
            </w:r>
          </w:p>
        </w:tc>
        <w:tc>
          <w:tcPr>
            <w:tcW w:w="1884" w:type="dxa"/>
            <w:tcBorders>
              <w:top w:val="single" w:sz="4" w:space="0" w:color="auto"/>
              <w:left w:val="single" w:sz="4" w:space="0" w:color="auto"/>
              <w:bottom w:val="single" w:sz="4" w:space="0" w:color="auto"/>
              <w:right w:val="single" w:sz="4" w:space="0" w:color="auto"/>
            </w:tcBorders>
          </w:tcPr>
          <w:p w14:paraId="58F16A1C" w14:textId="77777777" w:rsidR="000E5DB5" w:rsidRPr="00945723" w:rsidRDefault="000E5DB5" w:rsidP="000E5DB5">
            <w:pPr>
              <w:pStyle w:val="Default"/>
              <w:rPr>
                <w:rFonts w:asciiTheme="minorHAnsi" w:hAnsiTheme="minorHAnsi" w:cstheme="minorHAnsi"/>
              </w:rPr>
            </w:pPr>
            <w:r w:rsidRPr="00945723">
              <w:rPr>
                <w:rFonts w:asciiTheme="minorHAnsi" w:hAnsiTheme="minorHAnsi" w:cstheme="minorHAnsi"/>
              </w:rPr>
              <w:t xml:space="preserve">D07 </w:t>
            </w:r>
          </w:p>
        </w:tc>
      </w:tr>
      <w:bookmarkEnd w:id="9"/>
    </w:tbl>
    <w:p w14:paraId="7C66B8C7" w14:textId="7E919A19" w:rsidR="000E5DB5" w:rsidRDefault="000E5DB5" w:rsidP="00A63308">
      <w:pPr>
        <w:ind w:left="360" w:hanging="360"/>
        <w:jc w:val="both"/>
        <w:rPr>
          <w:rFonts w:cstheme="minorHAnsi"/>
          <w:b/>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0909C1" w:rsidRPr="00945723" w14:paraId="1BFB5DDA" w14:textId="77777777" w:rsidTr="00D63068">
        <w:trPr>
          <w:trHeight w:val="107"/>
        </w:trPr>
        <w:tc>
          <w:tcPr>
            <w:tcW w:w="4962" w:type="dxa"/>
            <w:tcBorders>
              <w:bottom w:val="single" w:sz="4" w:space="0" w:color="auto"/>
            </w:tcBorders>
          </w:tcPr>
          <w:p w14:paraId="029D94C8" w14:textId="66342F0B" w:rsidR="000909C1" w:rsidRPr="00CD5B4B" w:rsidRDefault="000909C1" w:rsidP="00D63068">
            <w:pPr>
              <w:autoSpaceDE w:val="0"/>
              <w:autoSpaceDN w:val="0"/>
              <w:adjustRightInd w:val="0"/>
              <w:rPr>
                <w:rFonts w:cstheme="minorHAnsi"/>
                <w:color w:val="000000"/>
                <w:sz w:val="24"/>
                <w:szCs w:val="24"/>
              </w:rPr>
            </w:pPr>
            <w:bookmarkStart w:id="10" w:name="_Hlk112068949"/>
            <w:proofErr w:type="spellStart"/>
            <w:r w:rsidRPr="00CD5B4B">
              <w:rPr>
                <w:rFonts w:cstheme="minorHAnsi"/>
                <w:b/>
                <w:bCs/>
                <w:sz w:val="24"/>
                <w:szCs w:val="24"/>
              </w:rPr>
              <w:t>Characteristic</w:t>
            </w:r>
            <w:proofErr w:type="spellEnd"/>
            <w:r w:rsidRPr="00CD5B4B">
              <w:rPr>
                <w:rFonts w:cstheme="minorHAnsi"/>
                <w:b/>
                <w:bCs/>
                <w:sz w:val="24"/>
                <w:szCs w:val="24"/>
              </w:rPr>
              <w:t xml:space="preserve"> 5: </w:t>
            </w:r>
            <w:r w:rsidRPr="00CD5B4B">
              <w:rPr>
                <w:rFonts w:cstheme="minorHAnsi"/>
                <w:b/>
                <w:sz w:val="24"/>
                <w:szCs w:val="24"/>
                <w:lang w:val="en-US"/>
              </w:rPr>
              <w:t>Wall</w:t>
            </w:r>
            <w:r w:rsidRPr="00CD5B4B">
              <w:rPr>
                <w:rFonts w:cstheme="minorHAnsi"/>
                <w:b/>
                <w:sz w:val="24"/>
                <w:szCs w:val="24"/>
              </w:rPr>
              <w:t xml:space="preserve"> </w:t>
            </w:r>
            <w:r w:rsidRPr="00CD5B4B">
              <w:rPr>
                <w:rFonts w:cstheme="minorHAnsi"/>
                <w:b/>
                <w:sz w:val="24"/>
                <w:szCs w:val="24"/>
                <w:lang w:val="en-US"/>
              </w:rPr>
              <w:t>thickness</w:t>
            </w:r>
          </w:p>
        </w:tc>
        <w:tc>
          <w:tcPr>
            <w:tcW w:w="1884" w:type="dxa"/>
            <w:tcBorders>
              <w:bottom w:val="single" w:sz="4" w:space="0" w:color="auto"/>
            </w:tcBorders>
          </w:tcPr>
          <w:p w14:paraId="72615B60" w14:textId="77777777" w:rsidR="000909C1" w:rsidRPr="00CD5B4B" w:rsidRDefault="000909C1" w:rsidP="00D63068">
            <w:pPr>
              <w:autoSpaceDE w:val="0"/>
              <w:autoSpaceDN w:val="0"/>
              <w:adjustRightInd w:val="0"/>
              <w:rPr>
                <w:rFonts w:cstheme="minorHAnsi"/>
                <w:color w:val="000000"/>
                <w:sz w:val="24"/>
                <w:szCs w:val="24"/>
              </w:rPr>
            </w:pPr>
          </w:p>
        </w:tc>
      </w:tr>
      <w:tr w:rsidR="000909C1" w:rsidRPr="00945723" w14:paraId="0DA67BAE"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154C34DD" w14:textId="78DC9917" w:rsidR="000909C1" w:rsidRPr="00CD5B4B" w:rsidRDefault="000909C1" w:rsidP="00D63068">
            <w:pPr>
              <w:autoSpaceDE w:val="0"/>
              <w:autoSpaceDN w:val="0"/>
              <w:adjustRightInd w:val="0"/>
              <w:jc w:val="center"/>
              <w:rPr>
                <w:rFonts w:cstheme="minorHAnsi"/>
                <w:b/>
                <w:bCs/>
                <w:sz w:val="24"/>
                <w:szCs w:val="24"/>
              </w:rPr>
            </w:pPr>
            <w:r w:rsidRPr="00CD5B4B">
              <w:rPr>
                <w:rFonts w:cstheme="minorHAnsi"/>
                <w:b/>
                <w:bCs/>
                <w:sz w:val="24"/>
                <w:szCs w:val="24"/>
              </w:rPr>
              <w:t xml:space="preserve">In </w:t>
            </w:r>
            <w:proofErr w:type="spellStart"/>
            <w:r w:rsidRPr="00CD5B4B">
              <w:rPr>
                <w:rFonts w:cstheme="minorHAnsi"/>
                <w:b/>
                <w:bCs/>
                <w:sz w:val="24"/>
                <w:szCs w:val="24"/>
              </w:rPr>
              <w:t>millimeters</w:t>
            </w:r>
            <w:proofErr w:type="spellEnd"/>
            <w:r w:rsidRPr="00CD5B4B">
              <w:rPr>
                <w:rFonts w:cstheme="minorHAnsi"/>
                <w:b/>
                <w:bCs/>
                <w:sz w:val="24"/>
                <w:szCs w:val="24"/>
              </w:rPr>
              <w:t xml:space="preserve"> (mm)</w:t>
            </w:r>
          </w:p>
        </w:tc>
        <w:tc>
          <w:tcPr>
            <w:tcW w:w="1884" w:type="dxa"/>
            <w:tcBorders>
              <w:top w:val="single" w:sz="4" w:space="0" w:color="auto"/>
              <w:left w:val="single" w:sz="4" w:space="0" w:color="auto"/>
              <w:bottom w:val="single" w:sz="4" w:space="0" w:color="auto"/>
              <w:right w:val="single" w:sz="4" w:space="0" w:color="auto"/>
            </w:tcBorders>
            <w:vAlign w:val="center"/>
          </w:tcPr>
          <w:p w14:paraId="2794AC66" w14:textId="77777777" w:rsidR="000909C1" w:rsidRPr="00CD5B4B" w:rsidRDefault="000909C1" w:rsidP="00D63068">
            <w:pPr>
              <w:autoSpaceDE w:val="0"/>
              <w:autoSpaceDN w:val="0"/>
              <w:adjustRightInd w:val="0"/>
              <w:jc w:val="center"/>
              <w:rPr>
                <w:rFonts w:cstheme="minorHAnsi"/>
                <w:b/>
                <w:bCs/>
                <w:color w:val="000000"/>
                <w:sz w:val="24"/>
                <w:szCs w:val="24"/>
              </w:rPr>
            </w:pPr>
            <w:r w:rsidRPr="00CD5B4B">
              <w:rPr>
                <w:rFonts w:cstheme="minorHAnsi"/>
                <w:b/>
                <w:bCs/>
                <w:color w:val="000000"/>
                <w:sz w:val="24"/>
                <w:szCs w:val="24"/>
              </w:rPr>
              <w:t>CODIP</w:t>
            </w:r>
          </w:p>
        </w:tc>
      </w:tr>
      <w:tr w:rsidR="000909C1" w:rsidRPr="00945723" w14:paraId="6B34FEC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6E385A5" w14:textId="24BFFE72"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Under 2 mm </w:t>
            </w:r>
          </w:p>
        </w:tc>
        <w:tc>
          <w:tcPr>
            <w:tcW w:w="1884" w:type="dxa"/>
            <w:tcBorders>
              <w:top w:val="single" w:sz="4" w:space="0" w:color="auto"/>
              <w:left w:val="single" w:sz="4" w:space="0" w:color="auto"/>
              <w:bottom w:val="single" w:sz="4" w:space="0" w:color="auto"/>
              <w:right w:val="single" w:sz="4" w:space="0" w:color="auto"/>
            </w:tcBorders>
          </w:tcPr>
          <w:p w14:paraId="218AF711"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E01 </w:t>
            </w:r>
          </w:p>
        </w:tc>
      </w:tr>
      <w:tr w:rsidR="000909C1" w:rsidRPr="00945723" w14:paraId="7315B3F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B1EC339" w14:textId="6B6D5F3F"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2mm, </w:t>
            </w:r>
            <w:proofErr w:type="spellStart"/>
            <w:r w:rsidRPr="00CD5B4B">
              <w:rPr>
                <w:rFonts w:asciiTheme="minorHAnsi" w:hAnsiTheme="minorHAnsi" w:cstheme="minorHAnsi"/>
              </w:rPr>
              <w:t>but</w:t>
            </w:r>
            <w:proofErr w:type="spellEnd"/>
            <w:r w:rsidRPr="00CD5B4B">
              <w:rPr>
                <w:rFonts w:asciiTheme="minorHAnsi" w:hAnsiTheme="minorHAnsi" w:cstheme="minorHAnsi"/>
              </w:rPr>
              <w:t xml:space="preserve"> under 3mm </w:t>
            </w:r>
          </w:p>
        </w:tc>
        <w:tc>
          <w:tcPr>
            <w:tcW w:w="1884" w:type="dxa"/>
            <w:tcBorders>
              <w:top w:val="single" w:sz="4" w:space="0" w:color="auto"/>
              <w:left w:val="single" w:sz="4" w:space="0" w:color="auto"/>
              <w:bottom w:val="single" w:sz="4" w:space="0" w:color="auto"/>
              <w:right w:val="single" w:sz="4" w:space="0" w:color="auto"/>
            </w:tcBorders>
          </w:tcPr>
          <w:p w14:paraId="1634650F"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E02 </w:t>
            </w:r>
          </w:p>
        </w:tc>
      </w:tr>
      <w:tr w:rsidR="000909C1" w:rsidRPr="00945723" w14:paraId="77CCA29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2A5B119" w14:textId="6111F4BC"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3mm, </w:t>
            </w:r>
            <w:proofErr w:type="spellStart"/>
            <w:r w:rsidRPr="00CD5B4B">
              <w:rPr>
                <w:rFonts w:asciiTheme="minorHAnsi" w:hAnsiTheme="minorHAnsi" w:cstheme="minorHAnsi"/>
              </w:rPr>
              <w:t>but</w:t>
            </w:r>
            <w:proofErr w:type="spellEnd"/>
            <w:r w:rsidRPr="00CD5B4B">
              <w:rPr>
                <w:rFonts w:asciiTheme="minorHAnsi" w:hAnsiTheme="minorHAnsi" w:cstheme="minorHAnsi"/>
              </w:rPr>
              <w:t xml:space="preserve"> under 4mm </w:t>
            </w:r>
          </w:p>
        </w:tc>
        <w:tc>
          <w:tcPr>
            <w:tcW w:w="1884" w:type="dxa"/>
            <w:tcBorders>
              <w:top w:val="single" w:sz="4" w:space="0" w:color="auto"/>
              <w:left w:val="single" w:sz="4" w:space="0" w:color="auto"/>
              <w:bottom w:val="single" w:sz="4" w:space="0" w:color="auto"/>
              <w:right w:val="single" w:sz="4" w:space="0" w:color="auto"/>
            </w:tcBorders>
          </w:tcPr>
          <w:p w14:paraId="4987BF8F"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E03 </w:t>
            </w:r>
          </w:p>
        </w:tc>
      </w:tr>
      <w:tr w:rsidR="000909C1" w:rsidRPr="00945723" w14:paraId="679D1B5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0878728" w14:textId="372D655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4mm, </w:t>
            </w:r>
            <w:proofErr w:type="spellStart"/>
            <w:r w:rsidRPr="00CD5B4B">
              <w:rPr>
                <w:rFonts w:asciiTheme="minorHAnsi" w:hAnsiTheme="minorHAnsi" w:cstheme="minorHAnsi"/>
              </w:rPr>
              <w:t>but</w:t>
            </w:r>
            <w:proofErr w:type="spellEnd"/>
            <w:r w:rsidRPr="00CD5B4B">
              <w:rPr>
                <w:rFonts w:asciiTheme="minorHAnsi" w:hAnsiTheme="minorHAnsi" w:cstheme="minorHAnsi"/>
              </w:rPr>
              <w:t xml:space="preserve"> under 5mm </w:t>
            </w:r>
          </w:p>
        </w:tc>
        <w:tc>
          <w:tcPr>
            <w:tcW w:w="1884" w:type="dxa"/>
            <w:tcBorders>
              <w:top w:val="single" w:sz="4" w:space="0" w:color="auto"/>
              <w:left w:val="single" w:sz="4" w:space="0" w:color="auto"/>
              <w:bottom w:val="single" w:sz="4" w:space="0" w:color="auto"/>
              <w:right w:val="single" w:sz="4" w:space="0" w:color="auto"/>
            </w:tcBorders>
          </w:tcPr>
          <w:p w14:paraId="6A58B177"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E04 </w:t>
            </w:r>
          </w:p>
        </w:tc>
      </w:tr>
      <w:tr w:rsidR="000909C1" w:rsidRPr="00945723" w14:paraId="636625C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12DC5C0" w14:textId="560F190B"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5mm,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 </w:t>
            </w:r>
            <w:r w:rsidRPr="00CD5B4B">
              <w:rPr>
                <w:rFonts w:asciiTheme="minorHAnsi" w:hAnsiTheme="minorHAnsi" w:cstheme="minorHAnsi"/>
              </w:rPr>
              <w:t xml:space="preserve">6mm </w:t>
            </w:r>
          </w:p>
        </w:tc>
        <w:tc>
          <w:tcPr>
            <w:tcW w:w="1884" w:type="dxa"/>
            <w:tcBorders>
              <w:top w:val="single" w:sz="4" w:space="0" w:color="auto"/>
              <w:left w:val="single" w:sz="4" w:space="0" w:color="auto"/>
              <w:bottom w:val="single" w:sz="4" w:space="0" w:color="auto"/>
              <w:right w:val="single" w:sz="4" w:space="0" w:color="auto"/>
            </w:tcBorders>
          </w:tcPr>
          <w:p w14:paraId="240809A1"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E05 </w:t>
            </w:r>
          </w:p>
        </w:tc>
      </w:tr>
      <w:tr w:rsidR="000909C1" w:rsidRPr="00945723" w14:paraId="663B431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0C41749" w14:textId="4F0FC1CC"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6mm,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7mm </w:t>
            </w:r>
          </w:p>
        </w:tc>
        <w:tc>
          <w:tcPr>
            <w:tcW w:w="1884" w:type="dxa"/>
            <w:tcBorders>
              <w:top w:val="single" w:sz="4" w:space="0" w:color="auto"/>
              <w:left w:val="single" w:sz="4" w:space="0" w:color="auto"/>
              <w:bottom w:val="single" w:sz="4" w:space="0" w:color="auto"/>
              <w:right w:val="single" w:sz="4" w:space="0" w:color="auto"/>
            </w:tcBorders>
          </w:tcPr>
          <w:p w14:paraId="5DBE3D1C"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E06 </w:t>
            </w:r>
          </w:p>
        </w:tc>
      </w:tr>
      <w:tr w:rsidR="000909C1" w:rsidRPr="00945723" w14:paraId="584382C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A89ED74" w14:textId="61DD02B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7mm,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8mm </w:t>
            </w:r>
          </w:p>
        </w:tc>
        <w:tc>
          <w:tcPr>
            <w:tcW w:w="1884" w:type="dxa"/>
            <w:tcBorders>
              <w:top w:val="single" w:sz="4" w:space="0" w:color="auto"/>
              <w:left w:val="single" w:sz="4" w:space="0" w:color="auto"/>
              <w:bottom w:val="single" w:sz="4" w:space="0" w:color="auto"/>
              <w:right w:val="single" w:sz="4" w:space="0" w:color="auto"/>
            </w:tcBorders>
          </w:tcPr>
          <w:p w14:paraId="686726AC"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E07 </w:t>
            </w:r>
          </w:p>
        </w:tc>
      </w:tr>
      <w:tr w:rsidR="000909C1" w:rsidRPr="00945723" w14:paraId="1479C29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0FCF485" w14:textId="12A3FA6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8mm,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9mm </w:t>
            </w:r>
          </w:p>
        </w:tc>
        <w:tc>
          <w:tcPr>
            <w:tcW w:w="1884" w:type="dxa"/>
            <w:tcBorders>
              <w:top w:val="single" w:sz="4" w:space="0" w:color="auto"/>
              <w:left w:val="single" w:sz="4" w:space="0" w:color="auto"/>
              <w:bottom w:val="single" w:sz="4" w:space="0" w:color="auto"/>
              <w:right w:val="single" w:sz="4" w:space="0" w:color="auto"/>
            </w:tcBorders>
          </w:tcPr>
          <w:p w14:paraId="733D5F31"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E08 </w:t>
            </w:r>
          </w:p>
        </w:tc>
      </w:tr>
      <w:tr w:rsidR="000909C1" w:rsidRPr="00945723" w14:paraId="3892926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E2A7146" w14:textId="22740792"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9mm,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10mm </w:t>
            </w:r>
          </w:p>
        </w:tc>
        <w:tc>
          <w:tcPr>
            <w:tcW w:w="1884" w:type="dxa"/>
            <w:tcBorders>
              <w:top w:val="single" w:sz="4" w:space="0" w:color="auto"/>
              <w:left w:val="single" w:sz="4" w:space="0" w:color="auto"/>
              <w:bottom w:val="single" w:sz="4" w:space="0" w:color="auto"/>
              <w:right w:val="single" w:sz="4" w:space="0" w:color="auto"/>
            </w:tcBorders>
          </w:tcPr>
          <w:p w14:paraId="5D48452C"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E09 </w:t>
            </w:r>
          </w:p>
        </w:tc>
      </w:tr>
      <w:tr w:rsidR="000909C1" w:rsidRPr="00945723" w14:paraId="4D28CBE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A078F6C" w14:textId="16AC96AE"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10mm,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11mm </w:t>
            </w:r>
          </w:p>
        </w:tc>
        <w:tc>
          <w:tcPr>
            <w:tcW w:w="1884" w:type="dxa"/>
            <w:tcBorders>
              <w:top w:val="single" w:sz="4" w:space="0" w:color="auto"/>
              <w:left w:val="single" w:sz="4" w:space="0" w:color="auto"/>
              <w:bottom w:val="single" w:sz="4" w:space="0" w:color="auto"/>
              <w:right w:val="single" w:sz="4" w:space="0" w:color="auto"/>
            </w:tcBorders>
          </w:tcPr>
          <w:p w14:paraId="3F1614CD"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E10 </w:t>
            </w:r>
          </w:p>
        </w:tc>
      </w:tr>
      <w:tr w:rsidR="000909C1" w:rsidRPr="00945723" w14:paraId="58E85EF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122FEB6" w14:textId="4F2C0781"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11mm,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12mm </w:t>
            </w:r>
          </w:p>
        </w:tc>
        <w:tc>
          <w:tcPr>
            <w:tcW w:w="1884" w:type="dxa"/>
            <w:tcBorders>
              <w:top w:val="single" w:sz="4" w:space="0" w:color="auto"/>
              <w:left w:val="single" w:sz="4" w:space="0" w:color="auto"/>
              <w:bottom w:val="single" w:sz="4" w:space="0" w:color="auto"/>
              <w:right w:val="single" w:sz="4" w:space="0" w:color="auto"/>
            </w:tcBorders>
          </w:tcPr>
          <w:p w14:paraId="269262E3"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E11 </w:t>
            </w:r>
          </w:p>
        </w:tc>
      </w:tr>
      <w:tr w:rsidR="000909C1" w:rsidRPr="00945723" w14:paraId="263CA09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59085B8" w14:textId="1F21F3B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12mm,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13mm </w:t>
            </w:r>
          </w:p>
        </w:tc>
        <w:tc>
          <w:tcPr>
            <w:tcW w:w="1884" w:type="dxa"/>
            <w:tcBorders>
              <w:top w:val="single" w:sz="4" w:space="0" w:color="auto"/>
              <w:left w:val="single" w:sz="4" w:space="0" w:color="auto"/>
              <w:bottom w:val="single" w:sz="4" w:space="0" w:color="auto"/>
              <w:right w:val="single" w:sz="4" w:space="0" w:color="auto"/>
            </w:tcBorders>
          </w:tcPr>
          <w:p w14:paraId="7466C912"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E12 </w:t>
            </w:r>
          </w:p>
        </w:tc>
      </w:tr>
      <w:tr w:rsidR="000909C1" w:rsidRPr="00945723" w14:paraId="3FF3479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EE98DCE" w14:textId="2E344DE7"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13mm,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 </w:t>
            </w:r>
            <w:r w:rsidRPr="00CD5B4B">
              <w:rPr>
                <w:rFonts w:asciiTheme="minorHAnsi" w:hAnsiTheme="minorHAnsi" w:cstheme="minorHAnsi"/>
              </w:rPr>
              <w:t xml:space="preserve">14mm </w:t>
            </w:r>
          </w:p>
        </w:tc>
        <w:tc>
          <w:tcPr>
            <w:tcW w:w="1884" w:type="dxa"/>
            <w:tcBorders>
              <w:top w:val="single" w:sz="4" w:space="0" w:color="auto"/>
              <w:left w:val="single" w:sz="4" w:space="0" w:color="auto"/>
              <w:bottom w:val="single" w:sz="4" w:space="0" w:color="auto"/>
              <w:right w:val="single" w:sz="4" w:space="0" w:color="auto"/>
            </w:tcBorders>
          </w:tcPr>
          <w:p w14:paraId="60F20694"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E13 </w:t>
            </w:r>
          </w:p>
        </w:tc>
      </w:tr>
      <w:tr w:rsidR="000909C1" w:rsidRPr="00945723" w14:paraId="221A905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30E2DF0" w14:textId="47F1174E"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14mm,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15mm </w:t>
            </w:r>
          </w:p>
        </w:tc>
        <w:tc>
          <w:tcPr>
            <w:tcW w:w="1884" w:type="dxa"/>
            <w:tcBorders>
              <w:top w:val="single" w:sz="4" w:space="0" w:color="auto"/>
              <w:left w:val="single" w:sz="4" w:space="0" w:color="auto"/>
              <w:bottom w:val="single" w:sz="4" w:space="0" w:color="auto"/>
              <w:right w:val="single" w:sz="4" w:space="0" w:color="auto"/>
            </w:tcBorders>
          </w:tcPr>
          <w:p w14:paraId="02055856"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E14 </w:t>
            </w:r>
          </w:p>
        </w:tc>
      </w:tr>
      <w:tr w:rsidR="000909C1" w:rsidRPr="00945723" w14:paraId="4DDB221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02137AC" w14:textId="0AA96A3F"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15mm,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16mm </w:t>
            </w:r>
          </w:p>
        </w:tc>
        <w:tc>
          <w:tcPr>
            <w:tcW w:w="1884" w:type="dxa"/>
            <w:tcBorders>
              <w:top w:val="single" w:sz="4" w:space="0" w:color="auto"/>
              <w:left w:val="single" w:sz="4" w:space="0" w:color="auto"/>
              <w:bottom w:val="single" w:sz="4" w:space="0" w:color="auto"/>
              <w:right w:val="single" w:sz="4" w:space="0" w:color="auto"/>
            </w:tcBorders>
          </w:tcPr>
          <w:p w14:paraId="4561A3F1"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E15 </w:t>
            </w:r>
          </w:p>
        </w:tc>
      </w:tr>
      <w:tr w:rsidR="000909C1" w:rsidRPr="00945723" w14:paraId="673BE24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AB81935" w14:textId="6CF91607"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16mm,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17mm </w:t>
            </w:r>
          </w:p>
        </w:tc>
        <w:tc>
          <w:tcPr>
            <w:tcW w:w="1884" w:type="dxa"/>
            <w:tcBorders>
              <w:top w:val="single" w:sz="4" w:space="0" w:color="auto"/>
              <w:left w:val="single" w:sz="4" w:space="0" w:color="auto"/>
              <w:bottom w:val="single" w:sz="4" w:space="0" w:color="auto"/>
              <w:right w:val="single" w:sz="4" w:space="0" w:color="auto"/>
            </w:tcBorders>
          </w:tcPr>
          <w:p w14:paraId="33ABF752"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E16 </w:t>
            </w:r>
          </w:p>
        </w:tc>
      </w:tr>
      <w:tr w:rsidR="000909C1" w:rsidRPr="00945723" w14:paraId="4C94B6D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F6571D2" w14:textId="11C849C4"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17mm,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18mm </w:t>
            </w:r>
          </w:p>
        </w:tc>
        <w:tc>
          <w:tcPr>
            <w:tcW w:w="1884" w:type="dxa"/>
            <w:tcBorders>
              <w:top w:val="single" w:sz="4" w:space="0" w:color="auto"/>
              <w:left w:val="single" w:sz="4" w:space="0" w:color="auto"/>
              <w:bottom w:val="single" w:sz="4" w:space="0" w:color="auto"/>
              <w:right w:val="single" w:sz="4" w:space="0" w:color="auto"/>
            </w:tcBorders>
          </w:tcPr>
          <w:p w14:paraId="71CC7AEC"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E17 </w:t>
            </w:r>
          </w:p>
        </w:tc>
      </w:tr>
      <w:tr w:rsidR="000909C1" w:rsidRPr="00945723" w14:paraId="5F0B67D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036D00A" w14:textId="09A454A0"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18mm,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19mm </w:t>
            </w:r>
          </w:p>
        </w:tc>
        <w:tc>
          <w:tcPr>
            <w:tcW w:w="1884" w:type="dxa"/>
            <w:tcBorders>
              <w:top w:val="single" w:sz="4" w:space="0" w:color="auto"/>
              <w:left w:val="single" w:sz="4" w:space="0" w:color="auto"/>
              <w:bottom w:val="single" w:sz="4" w:space="0" w:color="auto"/>
              <w:right w:val="single" w:sz="4" w:space="0" w:color="auto"/>
            </w:tcBorders>
          </w:tcPr>
          <w:p w14:paraId="51D7CE1F"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E18 </w:t>
            </w:r>
          </w:p>
        </w:tc>
      </w:tr>
      <w:tr w:rsidR="000909C1" w:rsidRPr="00945723" w14:paraId="55A5F2C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39B462C" w14:textId="0C4F2E35"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19mm,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20mm </w:t>
            </w:r>
          </w:p>
        </w:tc>
        <w:tc>
          <w:tcPr>
            <w:tcW w:w="1884" w:type="dxa"/>
            <w:tcBorders>
              <w:top w:val="single" w:sz="4" w:space="0" w:color="auto"/>
              <w:left w:val="single" w:sz="4" w:space="0" w:color="auto"/>
              <w:bottom w:val="single" w:sz="4" w:space="0" w:color="auto"/>
              <w:right w:val="single" w:sz="4" w:space="0" w:color="auto"/>
            </w:tcBorders>
          </w:tcPr>
          <w:p w14:paraId="06DFE020"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E19 </w:t>
            </w:r>
          </w:p>
        </w:tc>
      </w:tr>
      <w:tr w:rsidR="000909C1" w:rsidRPr="00945723" w14:paraId="168B4C7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A60B81A" w14:textId="24B5461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20mm,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21mm </w:t>
            </w:r>
          </w:p>
        </w:tc>
        <w:tc>
          <w:tcPr>
            <w:tcW w:w="1884" w:type="dxa"/>
            <w:tcBorders>
              <w:top w:val="single" w:sz="4" w:space="0" w:color="auto"/>
              <w:left w:val="single" w:sz="4" w:space="0" w:color="auto"/>
              <w:bottom w:val="single" w:sz="4" w:space="0" w:color="auto"/>
              <w:right w:val="single" w:sz="4" w:space="0" w:color="auto"/>
            </w:tcBorders>
          </w:tcPr>
          <w:p w14:paraId="4B83B388"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E20 </w:t>
            </w:r>
          </w:p>
        </w:tc>
      </w:tr>
      <w:tr w:rsidR="000909C1" w:rsidRPr="00945723" w14:paraId="611E5A7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9002AF8" w14:textId="38E703D9"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21mm,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 </w:t>
            </w:r>
            <w:r w:rsidRPr="00CD5B4B">
              <w:rPr>
                <w:rFonts w:asciiTheme="minorHAnsi" w:hAnsiTheme="minorHAnsi" w:cstheme="minorHAnsi"/>
              </w:rPr>
              <w:t xml:space="preserve">22mm </w:t>
            </w:r>
          </w:p>
        </w:tc>
        <w:tc>
          <w:tcPr>
            <w:tcW w:w="1884" w:type="dxa"/>
            <w:tcBorders>
              <w:top w:val="single" w:sz="4" w:space="0" w:color="auto"/>
              <w:left w:val="single" w:sz="4" w:space="0" w:color="auto"/>
              <w:bottom w:val="single" w:sz="4" w:space="0" w:color="auto"/>
              <w:right w:val="single" w:sz="4" w:space="0" w:color="auto"/>
            </w:tcBorders>
          </w:tcPr>
          <w:p w14:paraId="167D5479"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E21 </w:t>
            </w:r>
          </w:p>
        </w:tc>
      </w:tr>
      <w:tr w:rsidR="000909C1" w:rsidRPr="00945723" w14:paraId="0A4D159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482072F" w14:textId="6CCB9A71"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22mm,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23mm </w:t>
            </w:r>
          </w:p>
        </w:tc>
        <w:tc>
          <w:tcPr>
            <w:tcW w:w="1884" w:type="dxa"/>
            <w:tcBorders>
              <w:top w:val="single" w:sz="4" w:space="0" w:color="auto"/>
              <w:left w:val="single" w:sz="4" w:space="0" w:color="auto"/>
              <w:bottom w:val="single" w:sz="4" w:space="0" w:color="auto"/>
              <w:right w:val="single" w:sz="4" w:space="0" w:color="auto"/>
            </w:tcBorders>
          </w:tcPr>
          <w:p w14:paraId="6B5A827E"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E22 </w:t>
            </w:r>
          </w:p>
        </w:tc>
      </w:tr>
      <w:tr w:rsidR="000909C1" w:rsidRPr="00945723" w14:paraId="52CE4A0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A42C2A2" w14:textId="3EF461A1"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23mm,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24mm </w:t>
            </w:r>
          </w:p>
        </w:tc>
        <w:tc>
          <w:tcPr>
            <w:tcW w:w="1884" w:type="dxa"/>
            <w:tcBorders>
              <w:top w:val="single" w:sz="4" w:space="0" w:color="auto"/>
              <w:left w:val="single" w:sz="4" w:space="0" w:color="auto"/>
              <w:bottom w:val="single" w:sz="4" w:space="0" w:color="auto"/>
              <w:right w:val="single" w:sz="4" w:space="0" w:color="auto"/>
            </w:tcBorders>
          </w:tcPr>
          <w:p w14:paraId="7E31AD32"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E23 </w:t>
            </w:r>
          </w:p>
        </w:tc>
      </w:tr>
      <w:tr w:rsidR="000909C1" w:rsidRPr="00945723" w14:paraId="3627063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EFAD9EA" w14:textId="2EBB52EC"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24mm,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25mm </w:t>
            </w:r>
          </w:p>
        </w:tc>
        <w:tc>
          <w:tcPr>
            <w:tcW w:w="1884" w:type="dxa"/>
            <w:tcBorders>
              <w:top w:val="single" w:sz="4" w:space="0" w:color="auto"/>
              <w:left w:val="single" w:sz="4" w:space="0" w:color="auto"/>
              <w:bottom w:val="single" w:sz="4" w:space="0" w:color="auto"/>
              <w:right w:val="single" w:sz="4" w:space="0" w:color="auto"/>
            </w:tcBorders>
          </w:tcPr>
          <w:p w14:paraId="0886CB04"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E24 </w:t>
            </w:r>
          </w:p>
        </w:tc>
      </w:tr>
      <w:tr w:rsidR="000909C1" w:rsidRPr="00945723" w14:paraId="68C497D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22704F7" w14:textId="7E5C612A"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25mm,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26mm </w:t>
            </w:r>
          </w:p>
        </w:tc>
        <w:tc>
          <w:tcPr>
            <w:tcW w:w="1884" w:type="dxa"/>
            <w:tcBorders>
              <w:top w:val="single" w:sz="4" w:space="0" w:color="auto"/>
              <w:left w:val="single" w:sz="4" w:space="0" w:color="auto"/>
              <w:bottom w:val="single" w:sz="4" w:space="0" w:color="auto"/>
              <w:right w:val="single" w:sz="4" w:space="0" w:color="auto"/>
            </w:tcBorders>
          </w:tcPr>
          <w:p w14:paraId="7DF6310C"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E25 </w:t>
            </w:r>
          </w:p>
        </w:tc>
      </w:tr>
      <w:tr w:rsidR="000909C1" w:rsidRPr="00945723" w14:paraId="7FD186BF"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901DDF5" w14:textId="01B72A0D"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26mm,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27mm </w:t>
            </w:r>
          </w:p>
        </w:tc>
        <w:tc>
          <w:tcPr>
            <w:tcW w:w="1884" w:type="dxa"/>
            <w:tcBorders>
              <w:top w:val="single" w:sz="4" w:space="0" w:color="auto"/>
              <w:left w:val="single" w:sz="4" w:space="0" w:color="auto"/>
              <w:bottom w:val="single" w:sz="4" w:space="0" w:color="auto"/>
              <w:right w:val="single" w:sz="4" w:space="0" w:color="auto"/>
            </w:tcBorders>
          </w:tcPr>
          <w:p w14:paraId="37ACEB74"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E26 </w:t>
            </w:r>
          </w:p>
        </w:tc>
      </w:tr>
      <w:tr w:rsidR="000909C1" w:rsidRPr="00945723" w14:paraId="1CBDC3C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42B43C7" w14:textId="78C229E3"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27mm,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28mm </w:t>
            </w:r>
          </w:p>
        </w:tc>
        <w:tc>
          <w:tcPr>
            <w:tcW w:w="1884" w:type="dxa"/>
            <w:tcBorders>
              <w:top w:val="single" w:sz="4" w:space="0" w:color="auto"/>
              <w:left w:val="single" w:sz="4" w:space="0" w:color="auto"/>
              <w:bottom w:val="single" w:sz="4" w:space="0" w:color="auto"/>
              <w:right w:val="single" w:sz="4" w:space="0" w:color="auto"/>
            </w:tcBorders>
          </w:tcPr>
          <w:p w14:paraId="2AD3DC78"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E27 </w:t>
            </w:r>
          </w:p>
        </w:tc>
      </w:tr>
      <w:tr w:rsidR="000909C1" w:rsidRPr="00945723" w14:paraId="2DBB710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70BACFD" w14:textId="5FEAD17C"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28mm,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 </w:t>
            </w:r>
            <w:r w:rsidRPr="00CD5B4B">
              <w:rPr>
                <w:rFonts w:asciiTheme="minorHAnsi" w:hAnsiTheme="minorHAnsi" w:cstheme="minorHAnsi"/>
              </w:rPr>
              <w:t xml:space="preserve">29mm </w:t>
            </w:r>
          </w:p>
        </w:tc>
        <w:tc>
          <w:tcPr>
            <w:tcW w:w="1884" w:type="dxa"/>
            <w:tcBorders>
              <w:top w:val="single" w:sz="4" w:space="0" w:color="auto"/>
              <w:left w:val="single" w:sz="4" w:space="0" w:color="auto"/>
              <w:bottom w:val="single" w:sz="4" w:space="0" w:color="auto"/>
              <w:right w:val="single" w:sz="4" w:space="0" w:color="auto"/>
            </w:tcBorders>
          </w:tcPr>
          <w:p w14:paraId="55F832A3"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E28 </w:t>
            </w:r>
          </w:p>
        </w:tc>
      </w:tr>
      <w:tr w:rsidR="000909C1" w:rsidRPr="00945723" w14:paraId="01B360E1"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AECF7C3" w14:textId="2AEDDF1F"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29mm,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30mm </w:t>
            </w:r>
          </w:p>
        </w:tc>
        <w:tc>
          <w:tcPr>
            <w:tcW w:w="1884" w:type="dxa"/>
            <w:tcBorders>
              <w:top w:val="single" w:sz="4" w:space="0" w:color="auto"/>
              <w:left w:val="single" w:sz="4" w:space="0" w:color="auto"/>
              <w:bottom w:val="single" w:sz="4" w:space="0" w:color="auto"/>
              <w:right w:val="single" w:sz="4" w:space="0" w:color="auto"/>
            </w:tcBorders>
          </w:tcPr>
          <w:p w14:paraId="3FE9A6DE"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E29 </w:t>
            </w:r>
          </w:p>
        </w:tc>
      </w:tr>
      <w:tr w:rsidR="000909C1" w:rsidRPr="00945723" w14:paraId="5342899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9983D20" w14:textId="55EF1EEB"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30mm, </w:t>
            </w:r>
            <w:proofErr w:type="spellStart"/>
            <w:r w:rsidR="00CD5B4B" w:rsidRPr="00CD5B4B">
              <w:rPr>
                <w:rFonts w:asciiTheme="minorHAnsi" w:hAnsiTheme="minorHAnsi" w:cstheme="minorHAnsi"/>
              </w:rPr>
              <w:t>but</w:t>
            </w:r>
            <w:proofErr w:type="spellEnd"/>
            <w:r w:rsidR="00CD5B4B" w:rsidRPr="00CD5B4B">
              <w:rPr>
                <w:rFonts w:asciiTheme="minorHAnsi" w:hAnsiTheme="minorHAnsi" w:cstheme="minorHAnsi"/>
              </w:rPr>
              <w:t xml:space="preserve"> under</w:t>
            </w:r>
            <w:r w:rsidRPr="00CD5B4B">
              <w:rPr>
                <w:rFonts w:asciiTheme="minorHAnsi" w:hAnsiTheme="minorHAnsi" w:cstheme="minorHAnsi"/>
              </w:rPr>
              <w:t xml:space="preserve"> 31mm </w:t>
            </w:r>
          </w:p>
        </w:tc>
        <w:tc>
          <w:tcPr>
            <w:tcW w:w="1884" w:type="dxa"/>
            <w:tcBorders>
              <w:top w:val="single" w:sz="4" w:space="0" w:color="auto"/>
              <w:left w:val="single" w:sz="4" w:space="0" w:color="auto"/>
              <w:bottom w:val="single" w:sz="4" w:space="0" w:color="auto"/>
              <w:right w:val="single" w:sz="4" w:space="0" w:color="auto"/>
            </w:tcBorders>
          </w:tcPr>
          <w:p w14:paraId="406DE6F8"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E30 </w:t>
            </w:r>
          </w:p>
        </w:tc>
      </w:tr>
      <w:tr w:rsidR="000909C1" w:rsidRPr="00945723" w14:paraId="066306C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AA63DDA" w14:textId="6DD92864" w:rsidR="000909C1" w:rsidRPr="00CD5B4B" w:rsidRDefault="000909C1" w:rsidP="00D63068">
            <w:pPr>
              <w:pStyle w:val="Default"/>
              <w:rPr>
                <w:rFonts w:asciiTheme="minorHAnsi" w:hAnsiTheme="minorHAnsi" w:cstheme="minorHAnsi"/>
              </w:rPr>
            </w:pPr>
            <w:proofErr w:type="spellStart"/>
            <w:r w:rsidRPr="00CD5B4B">
              <w:rPr>
                <w:rFonts w:asciiTheme="minorHAnsi" w:hAnsiTheme="minorHAnsi" w:cstheme="minorHAnsi"/>
              </w:rPr>
              <w:t>Equal</w:t>
            </w:r>
            <w:proofErr w:type="spellEnd"/>
            <w:r w:rsidRPr="00CD5B4B">
              <w:rPr>
                <w:rFonts w:asciiTheme="minorHAnsi" w:hAnsiTheme="minorHAnsi" w:cstheme="minorHAnsi"/>
              </w:rPr>
              <w:t xml:space="preserve"> to </w:t>
            </w:r>
            <w:proofErr w:type="spellStart"/>
            <w:r w:rsidRPr="00CD5B4B">
              <w:rPr>
                <w:rFonts w:asciiTheme="minorHAnsi" w:hAnsiTheme="minorHAnsi" w:cstheme="minorHAnsi"/>
              </w:rPr>
              <w:t>or</w:t>
            </w:r>
            <w:proofErr w:type="spellEnd"/>
            <w:r w:rsidRPr="00CD5B4B">
              <w:rPr>
                <w:rFonts w:asciiTheme="minorHAnsi" w:hAnsiTheme="minorHAnsi" w:cstheme="minorHAnsi"/>
              </w:rPr>
              <w:t xml:space="preserve"> over 31mm </w:t>
            </w:r>
          </w:p>
        </w:tc>
        <w:tc>
          <w:tcPr>
            <w:tcW w:w="1884" w:type="dxa"/>
            <w:tcBorders>
              <w:top w:val="single" w:sz="4" w:space="0" w:color="auto"/>
              <w:left w:val="single" w:sz="4" w:space="0" w:color="auto"/>
              <w:bottom w:val="single" w:sz="4" w:space="0" w:color="auto"/>
              <w:right w:val="single" w:sz="4" w:space="0" w:color="auto"/>
            </w:tcBorders>
          </w:tcPr>
          <w:p w14:paraId="169FAAAA" w14:textId="77777777" w:rsidR="000909C1" w:rsidRPr="00CD5B4B" w:rsidRDefault="000909C1" w:rsidP="00D63068">
            <w:pPr>
              <w:pStyle w:val="Default"/>
              <w:rPr>
                <w:rFonts w:asciiTheme="minorHAnsi" w:hAnsiTheme="minorHAnsi" w:cstheme="minorHAnsi"/>
              </w:rPr>
            </w:pPr>
            <w:r w:rsidRPr="00CD5B4B">
              <w:rPr>
                <w:rFonts w:asciiTheme="minorHAnsi" w:hAnsiTheme="minorHAnsi" w:cstheme="minorHAnsi"/>
              </w:rPr>
              <w:t xml:space="preserve">E31 </w:t>
            </w:r>
          </w:p>
        </w:tc>
      </w:tr>
      <w:bookmarkEnd w:id="10"/>
    </w:tbl>
    <w:p w14:paraId="32D1BA0D" w14:textId="02BB009E" w:rsidR="000E5DB5" w:rsidRDefault="000E5DB5" w:rsidP="00A63308">
      <w:pPr>
        <w:ind w:left="360" w:hanging="360"/>
        <w:jc w:val="both"/>
        <w:rPr>
          <w:rFonts w:cstheme="minorHAnsi"/>
          <w:b/>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CD5B4B" w:rsidRPr="00945723" w14:paraId="38528261" w14:textId="77777777" w:rsidTr="00D63068">
        <w:trPr>
          <w:trHeight w:val="107"/>
        </w:trPr>
        <w:tc>
          <w:tcPr>
            <w:tcW w:w="4962" w:type="dxa"/>
            <w:tcBorders>
              <w:bottom w:val="single" w:sz="4" w:space="0" w:color="auto"/>
            </w:tcBorders>
          </w:tcPr>
          <w:p w14:paraId="01676053" w14:textId="630A350C" w:rsidR="00CD5B4B" w:rsidRPr="00C13A5A" w:rsidRDefault="00CD5B4B" w:rsidP="00D63068">
            <w:pPr>
              <w:autoSpaceDE w:val="0"/>
              <w:autoSpaceDN w:val="0"/>
              <w:adjustRightInd w:val="0"/>
              <w:rPr>
                <w:rFonts w:cstheme="minorHAnsi"/>
                <w:color w:val="000000"/>
                <w:sz w:val="24"/>
                <w:szCs w:val="24"/>
              </w:rPr>
            </w:pPr>
            <w:bookmarkStart w:id="11" w:name="_Hlk112068962"/>
            <w:proofErr w:type="spellStart"/>
            <w:r w:rsidRPr="00C13A5A">
              <w:rPr>
                <w:rFonts w:cstheme="minorHAnsi"/>
                <w:b/>
                <w:bCs/>
                <w:sz w:val="24"/>
                <w:szCs w:val="24"/>
              </w:rPr>
              <w:t>Characteristic</w:t>
            </w:r>
            <w:proofErr w:type="spellEnd"/>
            <w:r w:rsidRPr="00C13A5A">
              <w:rPr>
                <w:rFonts w:cstheme="minorHAnsi"/>
                <w:b/>
                <w:bCs/>
                <w:sz w:val="24"/>
                <w:szCs w:val="24"/>
              </w:rPr>
              <w:t xml:space="preserve"> 6: </w:t>
            </w:r>
            <w:r w:rsidRPr="00C13A5A">
              <w:rPr>
                <w:rFonts w:cstheme="minorHAnsi"/>
                <w:b/>
                <w:bCs/>
                <w:sz w:val="24"/>
                <w:szCs w:val="24"/>
                <w:lang w:val="en-US"/>
              </w:rPr>
              <w:t>Surface</w:t>
            </w:r>
            <w:r w:rsidRPr="00C13A5A">
              <w:rPr>
                <w:rFonts w:cstheme="minorHAnsi"/>
                <w:b/>
                <w:bCs/>
                <w:sz w:val="24"/>
                <w:szCs w:val="24"/>
              </w:rPr>
              <w:t xml:space="preserve"> </w:t>
            </w:r>
            <w:r w:rsidRPr="00C13A5A">
              <w:rPr>
                <w:rFonts w:cstheme="minorHAnsi"/>
                <w:b/>
                <w:bCs/>
                <w:sz w:val="24"/>
                <w:szCs w:val="24"/>
                <w:lang w:val="en-US"/>
              </w:rPr>
              <w:t>protection</w:t>
            </w:r>
          </w:p>
        </w:tc>
        <w:tc>
          <w:tcPr>
            <w:tcW w:w="1884" w:type="dxa"/>
            <w:tcBorders>
              <w:bottom w:val="single" w:sz="4" w:space="0" w:color="auto"/>
            </w:tcBorders>
          </w:tcPr>
          <w:p w14:paraId="75E6F504" w14:textId="77777777" w:rsidR="00CD5B4B" w:rsidRPr="00C13A5A" w:rsidRDefault="00CD5B4B" w:rsidP="00D63068">
            <w:pPr>
              <w:autoSpaceDE w:val="0"/>
              <w:autoSpaceDN w:val="0"/>
              <w:adjustRightInd w:val="0"/>
              <w:rPr>
                <w:rFonts w:cstheme="minorHAnsi"/>
                <w:color w:val="000000"/>
                <w:sz w:val="24"/>
                <w:szCs w:val="24"/>
              </w:rPr>
            </w:pPr>
          </w:p>
        </w:tc>
      </w:tr>
      <w:tr w:rsidR="00CD5B4B" w:rsidRPr="00945723" w14:paraId="69221C3C"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5060A638" w14:textId="7E1B61C7" w:rsidR="00CD5B4B" w:rsidRPr="00C13A5A" w:rsidRDefault="00CD5B4B" w:rsidP="00CD5B4B">
            <w:pPr>
              <w:autoSpaceDE w:val="0"/>
              <w:autoSpaceDN w:val="0"/>
              <w:adjustRightInd w:val="0"/>
              <w:rPr>
                <w:rFonts w:cstheme="minorHAnsi"/>
                <w:b/>
                <w:bCs/>
                <w:sz w:val="24"/>
                <w:szCs w:val="24"/>
              </w:rPr>
            </w:pPr>
            <w:r w:rsidRPr="00C13A5A">
              <w:rPr>
                <w:rFonts w:cstheme="minorHAnsi"/>
                <w:b/>
                <w:sz w:val="24"/>
                <w:szCs w:val="24"/>
                <w:lang w:val="en-US"/>
              </w:rPr>
              <w:t>Description</w:t>
            </w:r>
          </w:p>
        </w:tc>
        <w:tc>
          <w:tcPr>
            <w:tcW w:w="1884" w:type="dxa"/>
            <w:tcBorders>
              <w:top w:val="single" w:sz="4" w:space="0" w:color="auto"/>
              <w:left w:val="single" w:sz="4" w:space="0" w:color="auto"/>
              <w:bottom w:val="single" w:sz="4" w:space="0" w:color="auto"/>
              <w:right w:val="single" w:sz="4" w:space="0" w:color="auto"/>
            </w:tcBorders>
            <w:vAlign w:val="center"/>
          </w:tcPr>
          <w:p w14:paraId="26D58A29" w14:textId="77777777" w:rsidR="00CD5B4B" w:rsidRPr="00C13A5A" w:rsidRDefault="00CD5B4B" w:rsidP="00D63068">
            <w:pPr>
              <w:autoSpaceDE w:val="0"/>
              <w:autoSpaceDN w:val="0"/>
              <w:adjustRightInd w:val="0"/>
              <w:jc w:val="center"/>
              <w:rPr>
                <w:rFonts w:cstheme="minorHAnsi"/>
                <w:b/>
                <w:bCs/>
                <w:color w:val="000000"/>
                <w:sz w:val="24"/>
                <w:szCs w:val="24"/>
              </w:rPr>
            </w:pPr>
            <w:r w:rsidRPr="00C13A5A">
              <w:rPr>
                <w:rFonts w:cstheme="minorHAnsi"/>
                <w:b/>
                <w:bCs/>
                <w:color w:val="000000"/>
                <w:sz w:val="24"/>
                <w:szCs w:val="24"/>
              </w:rPr>
              <w:t>CODIP</w:t>
            </w:r>
          </w:p>
        </w:tc>
      </w:tr>
      <w:tr w:rsidR="00CD5B4B" w:rsidRPr="00945723" w14:paraId="127BF31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CA225BA" w14:textId="41EB9FDE" w:rsidR="00CD5B4B" w:rsidRPr="00C13A5A" w:rsidRDefault="009561C8" w:rsidP="00D63068">
            <w:pPr>
              <w:pStyle w:val="Default"/>
              <w:rPr>
                <w:rFonts w:asciiTheme="minorHAnsi" w:hAnsiTheme="minorHAnsi" w:cstheme="minorHAnsi"/>
              </w:rPr>
            </w:pPr>
            <w:proofErr w:type="spellStart"/>
            <w:r w:rsidRPr="00C13A5A">
              <w:rPr>
                <w:rFonts w:asciiTheme="minorHAnsi" w:hAnsiTheme="minorHAnsi" w:cstheme="minorHAnsi"/>
                <w:bCs/>
              </w:rPr>
              <w:t>Without</w:t>
            </w:r>
            <w:proofErr w:type="spellEnd"/>
            <w:r w:rsidRPr="00C13A5A">
              <w:rPr>
                <w:rFonts w:asciiTheme="minorHAnsi" w:hAnsiTheme="minorHAnsi" w:cstheme="minorHAnsi"/>
                <w:bCs/>
              </w:rPr>
              <w:t xml:space="preserve"> </w:t>
            </w:r>
            <w:proofErr w:type="spellStart"/>
            <w:r w:rsidRPr="00C13A5A">
              <w:rPr>
                <w:rFonts w:asciiTheme="minorHAnsi" w:hAnsiTheme="minorHAnsi" w:cstheme="minorHAnsi"/>
                <w:bCs/>
              </w:rPr>
              <w:t>protection</w:t>
            </w:r>
            <w:proofErr w:type="spellEnd"/>
          </w:p>
        </w:tc>
        <w:tc>
          <w:tcPr>
            <w:tcW w:w="1884" w:type="dxa"/>
            <w:tcBorders>
              <w:top w:val="single" w:sz="4" w:space="0" w:color="auto"/>
              <w:left w:val="single" w:sz="4" w:space="0" w:color="auto"/>
              <w:bottom w:val="single" w:sz="4" w:space="0" w:color="auto"/>
              <w:right w:val="single" w:sz="4" w:space="0" w:color="auto"/>
            </w:tcBorders>
          </w:tcPr>
          <w:p w14:paraId="538E3B0B"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F01 </w:t>
            </w:r>
          </w:p>
        </w:tc>
      </w:tr>
      <w:tr w:rsidR="00CD5B4B" w:rsidRPr="00945723" w14:paraId="238FF15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82A320B" w14:textId="7AA17F79" w:rsidR="00CD5B4B" w:rsidRPr="00C13A5A" w:rsidRDefault="009561C8" w:rsidP="00D63068">
            <w:pPr>
              <w:pStyle w:val="Default"/>
              <w:rPr>
                <w:rFonts w:asciiTheme="minorHAnsi" w:hAnsiTheme="minorHAnsi" w:cstheme="minorHAnsi"/>
              </w:rPr>
            </w:pPr>
            <w:proofErr w:type="spellStart"/>
            <w:r w:rsidRPr="00C13A5A">
              <w:rPr>
                <w:rFonts w:asciiTheme="minorHAnsi" w:hAnsiTheme="minorHAnsi" w:cstheme="minorHAnsi"/>
              </w:rPr>
              <w:t>Lacquered</w:t>
            </w:r>
            <w:proofErr w:type="spellEnd"/>
            <w:r w:rsidR="00CD5B4B" w:rsidRPr="00C13A5A">
              <w:rPr>
                <w:rFonts w:asciiTheme="minorHAnsi" w:hAnsiTheme="minorHAnsi" w:cstheme="minorHAnsi"/>
              </w:rPr>
              <w:t xml:space="preserve"> </w:t>
            </w:r>
          </w:p>
        </w:tc>
        <w:tc>
          <w:tcPr>
            <w:tcW w:w="1884" w:type="dxa"/>
            <w:tcBorders>
              <w:top w:val="single" w:sz="4" w:space="0" w:color="auto"/>
              <w:left w:val="single" w:sz="4" w:space="0" w:color="auto"/>
              <w:bottom w:val="single" w:sz="4" w:space="0" w:color="auto"/>
              <w:right w:val="single" w:sz="4" w:space="0" w:color="auto"/>
            </w:tcBorders>
          </w:tcPr>
          <w:p w14:paraId="45CEA4AA"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F02 </w:t>
            </w:r>
          </w:p>
        </w:tc>
      </w:tr>
      <w:tr w:rsidR="00CD5B4B" w:rsidRPr="00945723" w14:paraId="30C803F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7A8B01F" w14:textId="77777777" w:rsidR="009561C8" w:rsidRPr="00C13A5A" w:rsidRDefault="009561C8" w:rsidP="009561C8">
            <w:pPr>
              <w:pStyle w:val="Pr-formataoHTML"/>
              <w:shd w:val="clear" w:color="auto" w:fill="F8F9FA"/>
              <w:spacing w:line="540" w:lineRule="atLeast"/>
              <w:rPr>
                <w:rFonts w:asciiTheme="minorHAnsi" w:eastAsia="Arial Unicode MS" w:hAnsiTheme="minorHAnsi" w:cstheme="minorHAnsi"/>
                <w:color w:val="000000"/>
                <w:kern w:val="1"/>
                <w:sz w:val="24"/>
                <w:szCs w:val="24"/>
                <w:lang w:eastAsia="ar-SA"/>
              </w:rPr>
            </w:pPr>
            <w:proofErr w:type="spellStart"/>
            <w:r w:rsidRPr="00C13A5A">
              <w:rPr>
                <w:rFonts w:asciiTheme="minorHAnsi" w:eastAsia="Arial Unicode MS" w:hAnsiTheme="minorHAnsi" w:cstheme="minorHAnsi"/>
                <w:color w:val="000000"/>
                <w:kern w:val="1"/>
                <w:sz w:val="24"/>
                <w:szCs w:val="24"/>
                <w:lang w:eastAsia="ar-SA"/>
              </w:rPr>
              <w:lastRenderedPageBreak/>
              <w:t>Pickled</w:t>
            </w:r>
            <w:proofErr w:type="spellEnd"/>
            <w:r w:rsidRPr="00C13A5A">
              <w:rPr>
                <w:rFonts w:asciiTheme="minorHAnsi" w:eastAsia="Arial Unicode MS" w:hAnsiTheme="minorHAnsi" w:cstheme="minorHAnsi"/>
                <w:color w:val="000000"/>
                <w:kern w:val="1"/>
                <w:sz w:val="24"/>
                <w:szCs w:val="24"/>
                <w:lang w:eastAsia="ar-SA"/>
              </w:rPr>
              <w:t>/</w:t>
            </w:r>
            <w:proofErr w:type="spellStart"/>
            <w:r w:rsidRPr="00C13A5A">
              <w:rPr>
                <w:rFonts w:asciiTheme="minorHAnsi" w:eastAsia="Arial Unicode MS" w:hAnsiTheme="minorHAnsi" w:cstheme="minorHAnsi"/>
                <w:color w:val="000000"/>
                <w:kern w:val="1"/>
                <w:sz w:val="24"/>
                <w:szCs w:val="24"/>
                <w:lang w:eastAsia="ar-SA"/>
              </w:rPr>
              <w:t>Phosphated</w:t>
            </w:r>
            <w:proofErr w:type="spellEnd"/>
            <w:r w:rsidRPr="00C13A5A">
              <w:rPr>
                <w:rFonts w:asciiTheme="minorHAnsi" w:eastAsia="Arial Unicode MS" w:hAnsiTheme="minorHAnsi" w:cstheme="minorHAnsi"/>
                <w:color w:val="000000"/>
                <w:kern w:val="1"/>
                <w:sz w:val="24"/>
                <w:szCs w:val="24"/>
                <w:lang w:eastAsia="ar-SA"/>
              </w:rPr>
              <w:t>/</w:t>
            </w:r>
            <w:proofErr w:type="spellStart"/>
            <w:r w:rsidRPr="00C13A5A">
              <w:rPr>
                <w:rFonts w:asciiTheme="minorHAnsi" w:eastAsia="Arial Unicode MS" w:hAnsiTheme="minorHAnsi" w:cstheme="minorHAnsi"/>
                <w:color w:val="000000"/>
                <w:kern w:val="1"/>
                <w:sz w:val="24"/>
                <w:szCs w:val="24"/>
                <w:lang w:eastAsia="ar-SA"/>
              </w:rPr>
              <w:t>Oiled</w:t>
            </w:r>
            <w:proofErr w:type="spellEnd"/>
          </w:p>
          <w:p w14:paraId="642A5971" w14:textId="7228F0BE"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 </w:t>
            </w:r>
          </w:p>
        </w:tc>
        <w:tc>
          <w:tcPr>
            <w:tcW w:w="1884" w:type="dxa"/>
            <w:tcBorders>
              <w:top w:val="single" w:sz="4" w:space="0" w:color="auto"/>
              <w:left w:val="single" w:sz="4" w:space="0" w:color="auto"/>
              <w:bottom w:val="single" w:sz="4" w:space="0" w:color="auto"/>
              <w:right w:val="single" w:sz="4" w:space="0" w:color="auto"/>
            </w:tcBorders>
          </w:tcPr>
          <w:p w14:paraId="47B61ECA"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F03 </w:t>
            </w:r>
          </w:p>
        </w:tc>
      </w:tr>
      <w:tr w:rsidR="00CD5B4B" w:rsidRPr="00945723" w14:paraId="50138A4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44C4F95" w14:textId="0B5C1EB3" w:rsidR="00CD5B4B" w:rsidRPr="00C13A5A" w:rsidRDefault="009561C8" w:rsidP="00D63068">
            <w:pPr>
              <w:pStyle w:val="Default"/>
              <w:rPr>
                <w:rFonts w:asciiTheme="minorHAnsi" w:hAnsiTheme="minorHAnsi" w:cstheme="minorHAnsi"/>
              </w:rPr>
            </w:pPr>
            <w:proofErr w:type="spellStart"/>
            <w:r w:rsidRPr="00C13A5A">
              <w:rPr>
                <w:rFonts w:asciiTheme="minorHAnsi" w:hAnsiTheme="minorHAnsi" w:cstheme="minorHAnsi"/>
                <w:bCs/>
              </w:rPr>
              <w:t>Galvanized</w:t>
            </w:r>
            <w:proofErr w:type="spellEnd"/>
            <w:r w:rsidR="00CD5B4B" w:rsidRPr="00C13A5A">
              <w:rPr>
                <w:rFonts w:asciiTheme="minorHAnsi" w:hAnsiTheme="minorHAnsi" w:cstheme="minorHAnsi"/>
              </w:rPr>
              <w:t xml:space="preserve"> </w:t>
            </w:r>
          </w:p>
        </w:tc>
        <w:tc>
          <w:tcPr>
            <w:tcW w:w="1884" w:type="dxa"/>
            <w:tcBorders>
              <w:top w:val="single" w:sz="4" w:space="0" w:color="auto"/>
              <w:left w:val="single" w:sz="4" w:space="0" w:color="auto"/>
              <w:bottom w:val="single" w:sz="4" w:space="0" w:color="auto"/>
              <w:right w:val="single" w:sz="4" w:space="0" w:color="auto"/>
            </w:tcBorders>
          </w:tcPr>
          <w:p w14:paraId="7E95B37C"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F04 </w:t>
            </w:r>
          </w:p>
        </w:tc>
      </w:tr>
      <w:tr w:rsidR="00CD5B4B" w:rsidRPr="00945723" w14:paraId="581C821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8AC340A" w14:textId="24D1474A" w:rsidR="00CD5B4B" w:rsidRPr="00C13A5A" w:rsidRDefault="009561C8" w:rsidP="00D63068">
            <w:pPr>
              <w:pStyle w:val="Default"/>
              <w:rPr>
                <w:rFonts w:asciiTheme="minorHAnsi" w:hAnsiTheme="minorHAnsi" w:cstheme="minorHAnsi"/>
              </w:rPr>
            </w:pPr>
            <w:proofErr w:type="spellStart"/>
            <w:r w:rsidRPr="00C13A5A">
              <w:rPr>
                <w:rFonts w:asciiTheme="minorHAnsi" w:hAnsiTheme="minorHAnsi" w:cstheme="minorHAnsi"/>
                <w:bCs/>
              </w:rPr>
              <w:t>Painted</w:t>
            </w:r>
            <w:proofErr w:type="spellEnd"/>
            <w:r w:rsidR="00CD5B4B" w:rsidRPr="00C13A5A">
              <w:rPr>
                <w:rFonts w:asciiTheme="minorHAnsi" w:hAnsiTheme="minorHAnsi" w:cstheme="minorHAnsi"/>
              </w:rPr>
              <w:t xml:space="preserve"> </w:t>
            </w:r>
          </w:p>
        </w:tc>
        <w:tc>
          <w:tcPr>
            <w:tcW w:w="1884" w:type="dxa"/>
            <w:tcBorders>
              <w:top w:val="single" w:sz="4" w:space="0" w:color="auto"/>
              <w:left w:val="single" w:sz="4" w:space="0" w:color="auto"/>
              <w:bottom w:val="single" w:sz="4" w:space="0" w:color="auto"/>
              <w:right w:val="single" w:sz="4" w:space="0" w:color="auto"/>
            </w:tcBorders>
          </w:tcPr>
          <w:p w14:paraId="2155153D"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F05 </w:t>
            </w:r>
          </w:p>
        </w:tc>
      </w:tr>
      <w:tr w:rsidR="00CD5B4B" w:rsidRPr="00945723" w14:paraId="7EE3685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8B70697" w14:textId="58162F64" w:rsidR="00CD5B4B" w:rsidRPr="00C13A5A" w:rsidRDefault="009561C8" w:rsidP="00D63068">
            <w:pPr>
              <w:pStyle w:val="Default"/>
              <w:rPr>
                <w:rFonts w:asciiTheme="minorHAnsi" w:hAnsiTheme="minorHAnsi" w:cstheme="minorHAnsi"/>
              </w:rPr>
            </w:pPr>
            <w:proofErr w:type="spellStart"/>
            <w:r w:rsidRPr="00C13A5A">
              <w:rPr>
                <w:rFonts w:asciiTheme="minorHAnsi" w:hAnsiTheme="minorHAnsi" w:cstheme="minorHAnsi"/>
                <w:bCs/>
              </w:rPr>
              <w:t>Galvanized</w:t>
            </w:r>
            <w:proofErr w:type="spellEnd"/>
            <w:r w:rsidR="00CD5B4B" w:rsidRPr="00C13A5A">
              <w:rPr>
                <w:rFonts w:asciiTheme="minorHAnsi" w:hAnsiTheme="minorHAnsi" w:cstheme="minorHAnsi"/>
              </w:rPr>
              <w:t xml:space="preserve"> + </w:t>
            </w:r>
            <w:proofErr w:type="spellStart"/>
            <w:r w:rsidRPr="00C13A5A">
              <w:rPr>
                <w:rFonts w:asciiTheme="minorHAnsi" w:hAnsiTheme="minorHAnsi" w:cstheme="minorHAnsi"/>
                <w:bCs/>
              </w:rPr>
              <w:t>Painted</w:t>
            </w:r>
            <w:proofErr w:type="spellEnd"/>
          </w:p>
        </w:tc>
        <w:tc>
          <w:tcPr>
            <w:tcW w:w="1884" w:type="dxa"/>
            <w:tcBorders>
              <w:top w:val="single" w:sz="4" w:space="0" w:color="auto"/>
              <w:left w:val="single" w:sz="4" w:space="0" w:color="auto"/>
              <w:bottom w:val="single" w:sz="4" w:space="0" w:color="auto"/>
              <w:right w:val="single" w:sz="4" w:space="0" w:color="auto"/>
            </w:tcBorders>
          </w:tcPr>
          <w:p w14:paraId="0084BA15"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F06</w:t>
            </w:r>
          </w:p>
        </w:tc>
      </w:tr>
      <w:tr w:rsidR="00CD5B4B" w:rsidRPr="00945723" w14:paraId="0F425FA8"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5266144" w14:textId="2C6F7455" w:rsidR="00CD5B4B" w:rsidRPr="00C13A5A" w:rsidRDefault="00CD5B4B" w:rsidP="00D63068">
            <w:pPr>
              <w:pStyle w:val="Default"/>
              <w:rPr>
                <w:rFonts w:asciiTheme="minorHAnsi" w:hAnsiTheme="minorHAnsi" w:cstheme="minorHAnsi"/>
              </w:rPr>
            </w:pPr>
            <w:proofErr w:type="spellStart"/>
            <w:r w:rsidRPr="00C13A5A">
              <w:rPr>
                <w:rFonts w:asciiTheme="minorHAnsi" w:hAnsiTheme="minorHAnsi" w:cstheme="minorHAnsi"/>
              </w:rPr>
              <w:t>Ulha</w:t>
            </w:r>
            <w:proofErr w:type="spellEnd"/>
            <w:r w:rsidR="009561C8" w:rsidRPr="00C13A5A">
              <w:rPr>
                <w:rFonts w:asciiTheme="minorHAnsi" w:hAnsiTheme="minorHAnsi" w:cstheme="minorHAnsi"/>
              </w:rPr>
              <w:t xml:space="preserve"> </w:t>
            </w:r>
            <w:proofErr w:type="spellStart"/>
            <w:r w:rsidR="009561C8" w:rsidRPr="00C13A5A">
              <w:rPr>
                <w:rFonts w:asciiTheme="minorHAnsi" w:hAnsiTheme="minorHAnsi" w:cstheme="minorHAnsi"/>
              </w:rPr>
              <w:t>tar</w:t>
            </w:r>
            <w:proofErr w:type="spellEnd"/>
          </w:p>
        </w:tc>
        <w:tc>
          <w:tcPr>
            <w:tcW w:w="1884" w:type="dxa"/>
            <w:tcBorders>
              <w:top w:val="single" w:sz="4" w:space="0" w:color="auto"/>
              <w:left w:val="single" w:sz="4" w:space="0" w:color="auto"/>
              <w:bottom w:val="single" w:sz="4" w:space="0" w:color="auto"/>
              <w:right w:val="single" w:sz="4" w:space="0" w:color="auto"/>
            </w:tcBorders>
          </w:tcPr>
          <w:p w14:paraId="5C6E51BB"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F07</w:t>
            </w:r>
          </w:p>
        </w:tc>
      </w:tr>
      <w:tr w:rsidR="00CD5B4B" w:rsidRPr="00945723" w14:paraId="3CC45E9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05C7904" w14:textId="03388433"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Fusion Bond </w:t>
            </w:r>
            <w:proofErr w:type="spellStart"/>
            <w:r w:rsidRPr="00C13A5A">
              <w:rPr>
                <w:rFonts w:asciiTheme="minorHAnsi" w:hAnsiTheme="minorHAnsi" w:cstheme="minorHAnsi"/>
              </w:rPr>
              <w:t>Epoxi</w:t>
            </w:r>
            <w:proofErr w:type="spellEnd"/>
            <w:r w:rsidR="009561C8" w:rsidRPr="00C13A5A">
              <w:rPr>
                <w:rFonts w:asciiTheme="minorHAnsi" w:hAnsiTheme="minorHAnsi" w:cstheme="minorHAnsi"/>
              </w:rPr>
              <w:t xml:space="preserve"> (FBE)</w:t>
            </w:r>
            <w:r w:rsidRPr="00C13A5A">
              <w:rPr>
                <w:rFonts w:asciiTheme="minorHAnsi" w:hAnsiTheme="minorHAnsi" w:cstheme="minorHAnsi"/>
              </w:rPr>
              <w:t>*</w:t>
            </w:r>
          </w:p>
        </w:tc>
        <w:tc>
          <w:tcPr>
            <w:tcW w:w="1884" w:type="dxa"/>
            <w:tcBorders>
              <w:top w:val="single" w:sz="4" w:space="0" w:color="auto"/>
              <w:left w:val="single" w:sz="4" w:space="0" w:color="auto"/>
              <w:bottom w:val="single" w:sz="4" w:space="0" w:color="auto"/>
              <w:right w:val="single" w:sz="4" w:space="0" w:color="auto"/>
            </w:tcBorders>
          </w:tcPr>
          <w:p w14:paraId="769B3EC7"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F08</w:t>
            </w:r>
          </w:p>
        </w:tc>
      </w:tr>
      <w:tr w:rsidR="00CD5B4B" w:rsidRPr="00945723" w14:paraId="0FC7F98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46CB5B8" w14:textId="53DBB172" w:rsidR="00CD5B4B" w:rsidRPr="00C13A5A" w:rsidRDefault="009561C8" w:rsidP="00D63068">
            <w:pPr>
              <w:pStyle w:val="Default"/>
              <w:rPr>
                <w:rFonts w:asciiTheme="minorHAnsi" w:hAnsiTheme="minorHAnsi" w:cstheme="minorHAnsi"/>
              </w:rPr>
            </w:pPr>
            <w:r w:rsidRPr="00C13A5A">
              <w:rPr>
                <w:rFonts w:asciiTheme="minorHAnsi" w:hAnsiTheme="minorHAnsi" w:cstheme="minorHAnsi"/>
                <w:bCs/>
                <w:lang w:val="en-US"/>
              </w:rPr>
              <w:t>Concrete</w:t>
            </w:r>
            <w:r w:rsidR="00CD5B4B" w:rsidRPr="00C13A5A">
              <w:rPr>
                <w:rFonts w:asciiTheme="minorHAnsi" w:hAnsiTheme="minorHAnsi" w:cstheme="minorHAnsi"/>
              </w:rPr>
              <w:t xml:space="preserve"> + FBE</w:t>
            </w:r>
          </w:p>
        </w:tc>
        <w:tc>
          <w:tcPr>
            <w:tcW w:w="1884" w:type="dxa"/>
            <w:tcBorders>
              <w:top w:val="single" w:sz="4" w:space="0" w:color="auto"/>
              <w:left w:val="single" w:sz="4" w:space="0" w:color="auto"/>
              <w:bottom w:val="single" w:sz="4" w:space="0" w:color="auto"/>
              <w:right w:val="single" w:sz="4" w:space="0" w:color="auto"/>
            </w:tcBorders>
          </w:tcPr>
          <w:p w14:paraId="698433E6"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F09</w:t>
            </w:r>
          </w:p>
        </w:tc>
      </w:tr>
      <w:tr w:rsidR="00CD5B4B" w:rsidRPr="00945723" w14:paraId="0F24D73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E41DDF8" w14:textId="77777777" w:rsidR="004970FC" w:rsidRPr="00C13A5A" w:rsidRDefault="004970FC" w:rsidP="004970FC">
            <w:pPr>
              <w:pStyle w:val="Pr-formataoHTML"/>
              <w:shd w:val="clear" w:color="auto" w:fill="F8F9FA"/>
              <w:spacing w:line="540" w:lineRule="atLeast"/>
              <w:rPr>
                <w:rFonts w:asciiTheme="minorHAnsi" w:eastAsia="Arial Unicode MS" w:hAnsiTheme="minorHAnsi" w:cstheme="minorHAnsi"/>
                <w:color w:val="000000"/>
                <w:kern w:val="1"/>
                <w:sz w:val="24"/>
                <w:szCs w:val="24"/>
                <w:lang w:eastAsia="ar-SA"/>
              </w:rPr>
            </w:pPr>
            <w:r w:rsidRPr="00C13A5A">
              <w:rPr>
                <w:rFonts w:asciiTheme="minorHAnsi" w:eastAsia="Arial Unicode MS" w:hAnsiTheme="minorHAnsi" w:cstheme="minorHAnsi"/>
                <w:color w:val="000000"/>
                <w:kern w:val="1"/>
                <w:sz w:val="24"/>
                <w:szCs w:val="24"/>
                <w:lang w:eastAsia="ar-SA"/>
              </w:rPr>
              <w:t xml:space="preserve">Triple </w:t>
            </w:r>
            <w:proofErr w:type="spellStart"/>
            <w:r w:rsidRPr="00C13A5A">
              <w:rPr>
                <w:rFonts w:asciiTheme="minorHAnsi" w:eastAsia="Arial Unicode MS" w:hAnsiTheme="minorHAnsi" w:cstheme="minorHAnsi"/>
                <w:color w:val="000000"/>
                <w:kern w:val="1"/>
                <w:sz w:val="24"/>
                <w:szCs w:val="24"/>
                <w:lang w:eastAsia="ar-SA"/>
              </w:rPr>
              <w:t>layer</w:t>
            </w:r>
            <w:proofErr w:type="spellEnd"/>
            <w:r w:rsidRPr="00C13A5A">
              <w:rPr>
                <w:rFonts w:asciiTheme="minorHAnsi" w:eastAsia="Arial Unicode MS" w:hAnsiTheme="minorHAnsi" w:cstheme="minorHAnsi"/>
                <w:color w:val="000000"/>
                <w:kern w:val="1"/>
                <w:sz w:val="24"/>
                <w:szCs w:val="24"/>
                <w:lang w:eastAsia="ar-SA"/>
              </w:rPr>
              <w:t xml:space="preserve"> </w:t>
            </w:r>
            <w:proofErr w:type="spellStart"/>
            <w:r w:rsidRPr="00C13A5A">
              <w:rPr>
                <w:rFonts w:asciiTheme="minorHAnsi" w:eastAsia="Arial Unicode MS" w:hAnsiTheme="minorHAnsi" w:cstheme="minorHAnsi"/>
                <w:color w:val="000000"/>
                <w:kern w:val="1"/>
                <w:sz w:val="24"/>
                <w:szCs w:val="24"/>
                <w:lang w:eastAsia="ar-SA"/>
              </w:rPr>
              <w:t>medium</w:t>
            </w:r>
            <w:proofErr w:type="spellEnd"/>
            <w:r w:rsidRPr="00C13A5A">
              <w:rPr>
                <w:rFonts w:asciiTheme="minorHAnsi" w:eastAsia="Arial Unicode MS" w:hAnsiTheme="minorHAnsi" w:cstheme="minorHAnsi"/>
                <w:color w:val="000000"/>
                <w:kern w:val="1"/>
                <w:sz w:val="24"/>
                <w:szCs w:val="24"/>
                <w:lang w:eastAsia="ar-SA"/>
              </w:rPr>
              <w:t xml:space="preserve"> </w:t>
            </w:r>
            <w:proofErr w:type="spellStart"/>
            <w:r w:rsidRPr="00C13A5A">
              <w:rPr>
                <w:rFonts w:asciiTheme="minorHAnsi" w:eastAsia="Arial Unicode MS" w:hAnsiTheme="minorHAnsi" w:cstheme="minorHAnsi"/>
                <w:color w:val="000000"/>
                <w:kern w:val="1"/>
                <w:sz w:val="24"/>
                <w:szCs w:val="24"/>
                <w:lang w:eastAsia="ar-SA"/>
              </w:rPr>
              <w:t>density</w:t>
            </w:r>
            <w:proofErr w:type="spellEnd"/>
            <w:r w:rsidRPr="00C13A5A">
              <w:rPr>
                <w:rFonts w:asciiTheme="minorHAnsi" w:eastAsia="Arial Unicode MS" w:hAnsiTheme="minorHAnsi" w:cstheme="minorHAnsi"/>
                <w:color w:val="000000"/>
                <w:kern w:val="1"/>
                <w:sz w:val="24"/>
                <w:szCs w:val="24"/>
                <w:lang w:eastAsia="ar-SA"/>
              </w:rPr>
              <w:t xml:space="preserve"> </w:t>
            </w:r>
            <w:proofErr w:type="spellStart"/>
            <w:r w:rsidRPr="00C13A5A">
              <w:rPr>
                <w:rFonts w:asciiTheme="minorHAnsi" w:eastAsia="Arial Unicode MS" w:hAnsiTheme="minorHAnsi" w:cstheme="minorHAnsi"/>
                <w:color w:val="000000"/>
                <w:kern w:val="1"/>
                <w:sz w:val="24"/>
                <w:szCs w:val="24"/>
                <w:lang w:eastAsia="ar-SA"/>
              </w:rPr>
              <w:t>polyethylene</w:t>
            </w:r>
            <w:proofErr w:type="spellEnd"/>
          </w:p>
          <w:p w14:paraId="05BBF335" w14:textId="1F190783" w:rsidR="00CD5B4B" w:rsidRPr="00C13A5A" w:rsidRDefault="00CD5B4B" w:rsidP="00D63068">
            <w:pPr>
              <w:pStyle w:val="Default"/>
              <w:rPr>
                <w:rFonts w:asciiTheme="minorHAnsi" w:hAnsiTheme="minorHAnsi" w:cstheme="minorHAnsi"/>
              </w:rPr>
            </w:pPr>
          </w:p>
        </w:tc>
        <w:tc>
          <w:tcPr>
            <w:tcW w:w="1884" w:type="dxa"/>
            <w:tcBorders>
              <w:top w:val="single" w:sz="4" w:space="0" w:color="auto"/>
              <w:left w:val="single" w:sz="4" w:space="0" w:color="auto"/>
              <w:bottom w:val="single" w:sz="4" w:space="0" w:color="auto"/>
              <w:right w:val="single" w:sz="4" w:space="0" w:color="auto"/>
            </w:tcBorders>
          </w:tcPr>
          <w:p w14:paraId="166DD8DA"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F10</w:t>
            </w:r>
          </w:p>
        </w:tc>
      </w:tr>
      <w:tr w:rsidR="00CD5B4B" w:rsidRPr="00945723" w14:paraId="0075FE6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3607541" w14:textId="4D78F401" w:rsidR="00CD5B4B" w:rsidRPr="00C13A5A" w:rsidRDefault="004970FC" w:rsidP="00D63068">
            <w:pPr>
              <w:pStyle w:val="Default"/>
              <w:rPr>
                <w:rFonts w:asciiTheme="minorHAnsi" w:hAnsiTheme="minorHAnsi" w:cstheme="minorHAnsi"/>
              </w:rPr>
            </w:pPr>
            <w:proofErr w:type="spellStart"/>
            <w:r w:rsidRPr="00C13A5A">
              <w:rPr>
                <w:rFonts w:asciiTheme="minorHAnsi" w:hAnsiTheme="minorHAnsi" w:cstheme="minorHAnsi"/>
              </w:rPr>
              <w:t>Reinforced</w:t>
            </w:r>
            <w:proofErr w:type="spellEnd"/>
            <w:r w:rsidRPr="00C13A5A">
              <w:rPr>
                <w:rFonts w:asciiTheme="minorHAnsi" w:hAnsiTheme="minorHAnsi" w:cstheme="minorHAnsi"/>
              </w:rPr>
              <w:t xml:space="preserve"> triple </w:t>
            </w:r>
            <w:proofErr w:type="spellStart"/>
            <w:r w:rsidRPr="00C13A5A">
              <w:rPr>
                <w:rFonts w:asciiTheme="minorHAnsi" w:hAnsiTheme="minorHAnsi" w:cstheme="minorHAnsi"/>
              </w:rPr>
              <w:t>layer</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medium</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density</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polyethylene</w:t>
            </w:r>
            <w:proofErr w:type="spellEnd"/>
          </w:p>
        </w:tc>
        <w:tc>
          <w:tcPr>
            <w:tcW w:w="1884" w:type="dxa"/>
            <w:tcBorders>
              <w:top w:val="single" w:sz="4" w:space="0" w:color="auto"/>
              <w:left w:val="single" w:sz="4" w:space="0" w:color="auto"/>
              <w:bottom w:val="single" w:sz="4" w:space="0" w:color="auto"/>
              <w:right w:val="single" w:sz="4" w:space="0" w:color="auto"/>
            </w:tcBorders>
          </w:tcPr>
          <w:p w14:paraId="767EFB27"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F11</w:t>
            </w:r>
          </w:p>
        </w:tc>
      </w:tr>
      <w:tr w:rsidR="00CD5B4B" w:rsidRPr="00945723" w14:paraId="780B757A"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9ACA8C7" w14:textId="21F22EE4" w:rsidR="00CD5B4B" w:rsidRPr="00C13A5A" w:rsidRDefault="004970FC" w:rsidP="00D63068">
            <w:pPr>
              <w:pStyle w:val="Default"/>
              <w:rPr>
                <w:rFonts w:asciiTheme="minorHAnsi" w:hAnsiTheme="minorHAnsi" w:cstheme="minorHAnsi"/>
              </w:rPr>
            </w:pPr>
            <w:r w:rsidRPr="00C13A5A">
              <w:rPr>
                <w:rFonts w:asciiTheme="minorHAnsi" w:hAnsiTheme="minorHAnsi" w:cstheme="minorHAnsi"/>
              </w:rPr>
              <w:t xml:space="preserve">Triple </w:t>
            </w:r>
            <w:proofErr w:type="spellStart"/>
            <w:r w:rsidRPr="00C13A5A">
              <w:rPr>
                <w:rFonts w:asciiTheme="minorHAnsi" w:hAnsiTheme="minorHAnsi" w:cstheme="minorHAnsi"/>
              </w:rPr>
              <w:t>layer</w:t>
            </w:r>
            <w:proofErr w:type="spellEnd"/>
            <w:r w:rsidRPr="00C13A5A">
              <w:rPr>
                <w:rFonts w:asciiTheme="minorHAnsi" w:hAnsiTheme="minorHAnsi" w:cstheme="minorHAnsi"/>
              </w:rPr>
              <w:t xml:space="preserve"> high </w:t>
            </w:r>
            <w:proofErr w:type="spellStart"/>
            <w:r w:rsidRPr="00C13A5A">
              <w:rPr>
                <w:rFonts w:asciiTheme="minorHAnsi" w:hAnsiTheme="minorHAnsi" w:cstheme="minorHAnsi"/>
              </w:rPr>
              <w:t>density</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polyethylene</w:t>
            </w:r>
            <w:proofErr w:type="spellEnd"/>
          </w:p>
        </w:tc>
        <w:tc>
          <w:tcPr>
            <w:tcW w:w="1884" w:type="dxa"/>
            <w:tcBorders>
              <w:top w:val="single" w:sz="4" w:space="0" w:color="auto"/>
              <w:left w:val="single" w:sz="4" w:space="0" w:color="auto"/>
              <w:bottom w:val="single" w:sz="4" w:space="0" w:color="auto"/>
              <w:right w:val="single" w:sz="4" w:space="0" w:color="auto"/>
            </w:tcBorders>
          </w:tcPr>
          <w:p w14:paraId="7FD3B674"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F12</w:t>
            </w:r>
          </w:p>
        </w:tc>
      </w:tr>
      <w:tr w:rsidR="00CD5B4B" w:rsidRPr="00945723" w14:paraId="1189C39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AA6B48A" w14:textId="6591E770" w:rsidR="00CD5B4B" w:rsidRPr="00C13A5A" w:rsidRDefault="004970FC" w:rsidP="00D63068">
            <w:pPr>
              <w:pStyle w:val="Default"/>
              <w:rPr>
                <w:rFonts w:asciiTheme="minorHAnsi" w:hAnsiTheme="minorHAnsi" w:cstheme="minorHAnsi"/>
              </w:rPr>
            </w:pPr>
            <w:proofErr w:type="spellStart"/>
            <w:r w:rsidRPr="00C13A5A">
              <w:rPr>
                <w:rFonts w:asciiTheme="minorHAnsi" w:hAnsiTheme="minorHAnsi" w:cstheme="minorHAnsi"/>
              </w:rPr>
              <w:t>Reinforced</w:t>
            </w:r>
            <w:proofErr w:type="spellEnd"/>
            <w:r w:rsidRPr="00C13A5A">
              <w:rPr>
                <w:rFonts w:asciiTheme="minorHAnsi" w:hAnsiTheme="minorHAnsi" w:cstheme="minorHAnsi"/>
              </w:rPr>
              <w:t xml:space="preserve"> triple </w:t>
            </w:r>
            <w:proofErr w:type="spellStart"/>
            <w:r w:rsidRPr="00C13A5A">
              <w:rPr>
                <w:rFonts w:asciiTheme="minorHAnsi" w:hAnsiTheme="minorHAnsi" w:cstheme="minorHAnsi"/>
              </w:rPr>
              <w:t>layer</w:t>
            </w:r>
            <w:proofErr w:type="spellEnd"/>
            <w:r w:rsidRPr="00C13A5A">
              <w:rPr>
                <w:rFonts w:asciiTheme="minorHAnsi" w:hAnsiTheme="minorHAnsi" w:cstheme="minorHAnsi"/>
              </w:rPr>
              <w:t xml:space="preserve"> high </w:t>
            </w:r>
            <w:proofErr w:type="spellStart"/>
            <w:r w:rsidRPr="00C13A5A">
              <w:rPr>
                <w:rFonts w:asciiTheme="minorHAnsi" w:hAnsiTheme="minorHAnsi" w:cstheme="minorHAnsi"/>
              </w:rPr>
              <w:t>density</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polyethylene</w:t>
            </w:r>
            <w:proofErr w:type="spellEnd"/>
          </w:p>
        </w:tc>
        <w:tc>
          <w:tcPr>
            <w:tcW w:w="1884" w:type="dxa"/>
            <w:tcBorders>
              <w:top w:val="single" w:sz="4" w:space="0" w:color="auto"/>
              <w:left w:val="single" w:sz="4" w:space="0" w:color="auto"/>
              <w:bottom w:val="single" w:sz="4" w:space="0" w:color="auto"/>
              <w:right w:val="single" w:sz="4" w:space="0" w:color="auto"/>
            </w:tcBorders>
          </w:tcPr>
          <w:p w14:paraId="18690FA4"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F13</w:t>
            </w:r>
          </w:p>
        </w:tc>
      </w:tr>
      <w:tr w:rsidR="00CD5B4B" w:rsidRPr="00945723" w14:paraId="6B9E979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D208C55" w14:textId="7DA60A82" w:rsidR="00CD5B4B" w:rsidRPr="00C13A5A" w:rsidRDefault="004970FC" w:rsidP="00D63068">
            <w:pPr>
              <w:pStyle w:val="Default"/>
              <w:rPr>
                <w:rFonts w:asciiTheme="minorHAnsi" w:hAnsiTheme="minorHAnsi" w:cstheme="minorHAnsi"/>
              </w:rPr>
            </w:pPr>
            <w:r w:rsidRPr="00C13A5A">
              <w:rPr>
                <w:rFonts w:asciiTheme="minorHAnsi" w:hAnsiTheme="minorHAnsi" w:cstheme="minorHAnsi"/>
              </w:rPr>
              <w:t xml:space="preserve">Triple </w:t>
            </w:r>
            <w:proofErr w:type="spellStart"/>
            <w:r w:rsidRPr="00C13A5A">
              <w:rPr>
                <w:rFonts w:asciiTheme="minorHAnsi" w:hAnsiTheme="minorHAnsi" w:cstheme="minorHAnsi"/>
              </w:rPr>
              <w:t>layer</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polypropylene</w:t>
            </w:r>
            <w:proofErr w:type="spellEnd"/>
          </w:p>
        </w:tc>
        <w:tc>
          <w:tcPr>
            <w:tcW w:w="1884" w:type="dxa"/>
            <w:tcBorders>
              <w:top w:val="single" w:sz="4" w:space="0" w:color="auto"/>
              <w:left w:val="single" w:sz="4" w:space="0" w:color="auto"/>
              <w:bottom w:val="single" w:sz="4" w:space="0" w:color="auto"/>
              <w:right w:val="single" w:sz="4" w:space="0" w:color="auto"/>
            </w:tcBorders>
          </w:tcPr>
          <w:p w14:paraId="14B47FFC"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F14</w:t>
            </w:r>
          </w:p>
        </w:tc>
      </w:tr>
      <w:tr w:rsidR="00CD5B4B" w:rsidRPr="00945723" w14:paraId="2A08A6F9"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E2BADFE" w14:textId="233DB052" w:rsidR="00CD5B4B" w:rsidRPr="00C13A5A" w:rsidRDefault="004970FC" w:rsidP="00D63068">
            <w:pPr>
              <w:pStyle w:val="Default"/>
              <w:rPr>
                <w:rFonts w:asciiTheme="minorHAnsi" w:hAnsiTheme="minorHAnsi" w:cstheme="minorHAnsi"/>
              </w:rPr>
            </w:pPr>
            <w:proofErr w:type="spellStart"/>
            <w:r w:rsidRPr="00C13A5A">
              <w:rPr>
                <w:rFonts w:asciiTheme="minorHAnsi" w:hAnsiTheme="minorHAnsi" w:cstheme="minorHAnsi"/>
              </w:rPr>
              <w:t>Reinforced</w:t>
            </w:r>
            <w:proofErr w:type="spellEnd"/>
            <w:r w:rsidRPr="00C13A5A">
              <w:rPr>
                <w:rFonts w:asciiTheme="minorHAnsi" w:hAnsiTheme="minorHAnsi" w:cstheme="minorHAnsi"/>
              </w:rPr>
              <w:t xml:space="preserve"> triple </w:t>
            </w:r>
            <w:proofErr w:type="spellStart"/>
            <w:r w:rsidRPr="00C13A5A">
              <w:rPr>
                <w:rFonts w:asciiTheme="minorHAnsi" w:hAnsiTheme="minorHAnsi" w:cstheme="minorHAnsi"/>
              </w:rPr>
              <w:t>layer</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polypropylene</w:t>
            </w:r>
            <w:proofErr w:type="spellEnd"/>
          </w:p>
        </w:tc>
        <w:tc>
          <w:tcPr>
            <w:tcW w:w="1884" w:type="dxa"/>
            <w:tcBorders>
              <w:top w:val="single" w:sz="4" w:space="0" w:color="auto"/>
              <w:left w:val="single" w:sz="4" w:space="0" w:color="auto"/>
              <w:bottom w:val="single" w:sz="4" w:space="0" w:color="auto"/>
              <w:right w:val="single" w:sz="4" w:space="0" w:color="auto"/>
            </w:tcBorders>
          </w:tcPr>
          <w:p w14:paraId="2CBEAD3C"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F15</w:t>
            </w:r>
          </w:p>
        </w:tc>
      </w:tr>
      <w:tr w:rsidR="00CD5B4B" w:rsidRPr="00945723" w14:paraId="033C9CA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8FA5F92" w14:textId="747D6C10" w:rsidR="00CD5B4B" w:rsidRPr="00C13A5A" w:rsidRDefault="004970FC" w:rsidP="00D63068">
            <w:pPr>
              <w:pStyle w:val="Default"/>
              <w:rPr>
                <w:rFonts w:asciiTheme="minorHAnsi" w:hAnsiTheme="minorHAnsi" w:cstheme="minorHAnsi"/>
              </w:rPr>
            </w:pPr>
            <w:r w:rsidRPr="00C13A5A">
              <w:rPr>
                <w:rFonts w:asciiTheme="minorHAnsi" w:hAnsiTheme="minorHAnsi" w:cstheme="minorHAnsi"/>
              </w:rPr>
              <w:t>Five-</w:t>
            </w:r>
            <w:proofErr w:type="spellStart"/>
            <w:r w:rsidRPr="00C13A5A">
              <w:rPr>
                <w:rFonts w:asciiTheme="minorHAnsi" w:hAnsiTheme="minorHAnsi" w:cstheme="minorHAnsi"/>
              </w:rPr>
              <w:t>layered</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polypropylene</w:t>
            </w:r>
            <w:proofErr w:type="spellEnd"/>
          </w:p>
        </w:tc>
        <w:tc>
          <w:tcPr>
            <w:tcW w:w="1884" w:type="dxa"/>
            <w:tcBorders>
              <w:top w:val="single" w:sz="4" w:space="0" w:color="auto"/>
              <w:left w:val="single" w:sz="4" w:space="0" w:color="auto"/>
              <w:bottom w:val="single" w:sz="4" w:space="0" w:color="auto"/>
              <w:right w:val="single" w:sz="4" w:space="0" w:color="auto"/>
            </w:tcBorders>
          </w:tcPr>
          <w:p w14:paraId="283137F6"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F16</w:t>
            </w:r>
          </w:p>
        </w:tc>
      </w:tr>
      <w:tr w:rsidR="00CD5B4B" w:rsidRPr="00945723" w14:paraId="796AFB3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751922C" w14:textId="4DF4B7D2" w:rsidR="00CD5B4B" w:rsidRPr="00C13A5A" w:rsidRDefault="004970FC" w:rsidP="00D63068">
            <w:pPr>
              <w:pStyle w:val="Default"/>
              <w:rPr>
                <w:rFonts w:asciiTheme="minorHAnsi" w:hAnsiTheme="minorHAnsi" w:cstheme="minorHAnsi"/>
              </w:rPr>
            </w:pPr>
            <w:proofErr w:type="spellStart"/>
            <w:r w:rsidRPr="00C13A5A">
              <w:rPr>
                <w:rFonts w:asciiTheme="minorHAnsi" w:hAnsiTheme="minorHAnsi" w:cstheme="minorHAnsi"/>
              </w:rPr>
              <w:t>thermal</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insulator</w:t>
            </w:r>
            <w:proofErr w:type="spellEnd"/>
          </w:p>
        </w:tc>
        <w:tc>
          <w:tcPr>
            <w:tcW w:w="1884" w:type="dxa"/>
            <w:tcBorders>
              <w:top w:val="single" w:sz="4" w:space="0" w:color="auto"/>
              <w:left w:val="single" w:sz="4" w:space="0" w:color="auto"/>
              <w:bottom w:val="single" w:sz="4" w:space="0" w:color="auto"/>
              <w:right w:val="single" w:sz="4" w:space="0" w:color="auto"/>
            </w:tcBorders>
          </w:tcPr>
          <w:p w14:paraId="1F6178FB"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F17</w:t>
            </w:r>
          </w:p>
        </w:tc>
      </w:tr>
      <w:tr w:rsidR="00CD5B4B" w:rsidRPr="00945723" w14:paraId="1C4640EE"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8354CFF" w14:textId="1E106154" w:rsidR="00CD5B4B" w:rsidRPr="00C13A5A" w:rsidRDefault="00C13A5A" w:rsidP="00D63068">
            <w:pPr>
              <w:pStyle w:val="Default"/>
              <w:rPr>
                <w:rFonts w:asciiTheme="minorHAnsi" w:hAnsiTheme="minorHAnsi" w:cstheme="minorHAnsi"/>
              </w:rPr>
            </w:pPr>
            <w:proofErr w:type="spellStart"/>
            <w:r w:rsidRPr="00C13A5A">
              <w:rPr>
                <w:rFonts w:asciiTheme="minorHAnsi" w:hAnsiTheme="minorHAnsi" w:cstheme="minorHAnsi"/>
              </w:rPr>
              <w:t>Foam</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thermal</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insulation</w:t>
            </w:r>
            <w:proofErr w:type="spellEnd"/>
          </w:p>
        </w:tc>
        <w:tc>
          <w:tcPr>
            <w:tcW w:w="1884" w:type="dxa"/>
            <w:tcBorders>
              <w:top w:val="single" w:sz="4" w:space="0" w:color="auto"/>
              <w:left w:val="single" w:sz="4" w:space="0" w:color="auto"/>
              <w:bottom w:val="single" w:sz="4" w:space="0" w:color="auto"/>
              <w:right w:val="single" w:sz="4" w:space="0" w:color="auto"/>
            </w:tcBorders>
          </w:tcPr>
          <w:p w14:paraId="4FD79399"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F18</w:t>
            </w:r>
          </w:p>
        </w:tc>
      </w:tr>
      <w:tr w:rsidR="00CD5B4B" w:rsidRPr="00945723" w14:paraId="3975E5CB"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E35B6F6" w14:textId="12E0817B" w:rsidR="00CD5B4B" w:rsidRPr="00C13A5A" w:rsidRDefault="00C13A5A" w:rsidP="00D63068">
            <w:pPr>
              <w:pStyle w:val="Default"/>
              <w:rPr>
                <w:rFonts w:asciiTheme="minorHAnsi" w:hAnsiTheme="minorHAnsi" w:cstheme="minorHAnsi"/>
              </w:rPr>
            </w:pPr>
            <w:proofErr w:type="spellStart"/>
            <w:r w:rsidRPr="00C13A5A">
              <w:rPr>
                <w:rFonts w:asciiTheme="minorHAnsi" w:hAnsiTheme="minorHAnsi" w:cstheme="minorHAnsi"/>
              </w:rPr>
              <w:t>Solid</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thermal</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insulation</w:t>
            </w:r>
            <w:proofErr w:type="spellEnd"/>
          </w:p>
        </w:tc>
        <w:tc>
          <w:tcPr>
            <w:tcW w:w="1884" w:type="dxa"/>
            <w:tcBorders>
              <w:top w:val="single" w:sz="4" w:space="0" w:color="auto"/>
              <w:left w:val="single" w:sz="4" w:space="0" w:color="auto"/>
              <w:bottom w:val="single" w:sz="4" w:space="0" w:color="auto"/>
              <w:right w:val="single" w:sz="4" w:space="0" w:color="auto"/>
            </w:tcBorders>
          </w:tcPr>
          <w:p w14:paraId="7DB8E6A9"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F19</w:t>
            </w:r>
          </w:p>
        </w:tc>
      </w:tr>
      <w:tr w:rsidR="00CD5B4B" w:rsidRPr="00945723" w14:paraId="51CD20F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AFD7515" w14:textId="0619058C" w:rsidR="00CD5B4B" w:rsidRPr="00C13A5A" w:rsidRDefault="00C13A5A" w:rsidP="00D63068">
            <w:pPr>
              <w:pStyle w:val="Default"/>
              <w:rPr>
                <w:rFonts w:asciiTheme="minorHAnsi" w:hAnsiTheme="minorHAnsi" w:cstheme="minorHAnsi"/>
              </w:rPr>
            </w:pPr>
            <w:proofErr w:type="spellStart"/>
            <w:r w:rsidRPr="00C13A5A">
              <w:rPr>
                <w:rFonts w:asciiTheme="minorHAnsi" w:hAnsiTheme="minorHAnsi" w:cstheme="minorHAnsi"/>
              </w:rPr>
              <w:t>Syntactic</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thermal</w:t>
            </w:r>
            <w:proofErr w:type="spellEnd"/>
            <w:r w:rsidRPr="00C13A5A">
              <w:rPr>
                <w:rFonts w:asciiTheme="minorHAnsi" w:hAnsiTheme="minorHAnsi" w:cstheme="minorHAnsi"/>
              </w:rPr>
              <w:t xml:space="preserve"> </w:t>
            </w:r>
            <w:proofErr w:type="spellStart"/>
            <w:r w:rsidRPr="00C13A5A">
              <w:rPr>
                <w:rFonts w:asciiTheme="minorHAnsi" w:hAnsiTheme="minorHAnsi" w:cstheme="minorHAnsi"/>
              </w:rPr>
              <w:t>insulator</w:t>
            </w:r>
            <w:proofErr w:type="spellEnd"/>
          </w:p>
        </w:tc>
        <w:tc>
          <w:tcPr>
            <w:tcW w:w="1884" w:type="dxa"/>
            <w:tcBorders>
              <w:top w:val="single" w:sz="4" w:space="0" w:color="auto"/>
              <w:left w:val="single" w:sz="4" w:space="0" w:color="auto"/>
              <w:bottom w:val="single" w:sz="4" w:space="0" w:color="auto"/>
              <w:right w:val="single" w:sz="4" w:space="0" w:color="auto"/>
            </w:tcBorders>
          </w:tcPr>
          <w:p w14:paraId="6881ACC0"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F20</w:t>
            </w:r>
          </w:p>
        </w:tc>
      </w:tr>
      <w:tr w:rsidR="00CD5B4B" w:rsidRPr="00945723" w14:paraId="6BA84C2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5773837" w14:textId="2203D151"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PVD </w:t>
            </w:r>
            <w:proofErr w:type="spellStart"/>
            <w:r w:rsidR="00C13A5A" w:rsidRPr="00C13A5A">
              <w:rPr>
                <w:rFonts w:asciiTheme="minorHAnsi" w:hAnsiTheme="minorHAnsi" w:cstheme="minorHAnsi"/>
              </w:rPr>
              <w:t>Physical</w:t>
            </w:r>
            <w:proofErr w:type="spellEnd"/>
            <w:r w:rsidR="00C13A5A" w:rsidRPr="00C13A5A">
              <w:rPr>
                <w:rFonts w:asciiTheme="minorHAnsi" w:hAnsiTheme="minorHAnsi" w:cstheme="minorHAnsi"/>
              </w:rPr>
              <w:t xml:space="preserve"> </w:t>
            </w:r>
            <w:proofErr w:type="spellStart"/>
            <w:r w:rsidR="00C13A5A" w:rsidRPr="00C13A5A">
              <w:rPr>
                <w:rFonts w:asciiTheme="minorHAnsi" w:hAnsiTheme="minorHAnsi" w:cstheme="minorHAnsi"/>
              </w:rPr>
              <w:t>Steam</w:t>
            </w:r>
            <w:proofErr w:type="spellEnd"/>
            <w:r w:rsidR="00C13A5A" w:rsidRPr="00C13A5A">
              <w:rPr>
                <w:rFonts w:asciiTheme="minorHAnsi" w:hAnsiTheme="minorHAnsi" w:cstheme="minorHAnsi"/>
              </w:rPr>
              <w:t xml:space="preserve"> </w:t>
            </w:r>
            <w:proofErr w:type="spellStart"/>
            <w:r w:rsidR="00C13A5A" w:rsidRPr="00C13A5A">
              <w:rPr>
                <w:rFonts w:asciiTheme="minorHAnsi" w:hAnsiTheme="minorHAnsi" w:cstheme="minorHAnsi"/>
              </w:rPr>
              <w:t>Deposition</w:t>
            </w:r>
            <w:proofErr w:type="spellEnd"/>
            <w:r w:rsidR="00C13A5A" w:rsidRPr="00C13A5A">
              <w:rPr>
                <w:rFonts w:asciiTheme="minorHAnsi" w:hAnsiTheme="minorHAnsi" w:cstheme="minorHAnsi"/>
              </w:rPr>
              <w:t xml:space="preserve"> </w:t>
            </w:r>
            <w:r w:rsidRPr="00C13A5A">
              <w:rPr>
                <w:rFonts w:asciiTheme="minorHAnsi" w:hAnsiTheme="minorHAnsi" w:cstheme="minorHAnsi"/>
              </w:rPr>
              <w:t>**</w:t>
            </w:r>
          </w:p>
        </w:tc>
        <w:tc>
          <w:tcPr>
            <w:tcW w:w="1884" w:type="dxa"/>
            <w:tcBorders>
              <w:top w:val="single" w:sz="4" w:space="0" w:color="auto"/>
              <w:left w:val="single" w:sz="4" w:space="0" w:color="auto"/>
              <w:bottom w:val="single" w:sz="4" w:space="0" w:color="auto"/>
              <w:right w:val="single" w:sz="4" w:space="0" w:color="auto"/>
            </w:tcBorders>
          </w:tcPr>
          <w:p w14:paraId="09B47990" w14:textId="77777777"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F21</w:t>
            </w:r>
          </w:p>
        </w:tc>
      </w:tr>
      <w:tr w:rsidR="00CD5B4B" w:rsidRPr="00945723" w14:paraId="169154F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27E288B" w14:textId="31D21B54" w:rsidR="00CD5B4B" w:rsidRPr="00C13A5A" w:rsidRDefault="00C13A5A" w:rsidP="00D63068">
            <w:pPr>
              <w:pStyle w:val="Default"/>
              <w:rPr>
                <w:rFonts w:asciiTheme="minorHAnsi" w:hAnsiTheme="minorHAnsi" w:cstheme="minorHAnsi"/>
              </w:rPr>
            </w:pPr>
            <w:r w:rsidRPr="00C13A5A">
              <w:rPr>
                <w:rFonts w:asciiTheme="minorHAnsi" w:hAnsiTheme="minorHAnsi" w:cstheme="minorHAnsi"/>
                <w:bCs/>
                <w:lang w:val="en-US"/>
              </w:rPr>
              <w:t>Other</w:t>
            </w:r>
            <w:r w:rsidRPr="00C13A5A">
              <w:rPr>
                <w:rFonts w:asciiTheme="minorHAnsi" w:hAnsiTheme="minorHAnsi" w:cstheme="minorHAnsi"/>
                <w:bCs/>
              </w:rPr>
              <w:t xml:space="preserve"> (</w:t>
            </w:r>
            <w:r w:rsidRPr="00C13A5A">
              <w:rPr>
                <w:rFonts w:asciiTheme="minorHAnsi" w:hAnsiTheme="minorHAnsi" w:cstheme="minorHAnsi"/>
                <w:bCs/>
                <w:lang w:val="en-US"/>
              </w:rPr>
              <w:t>specify</w:t>
            </w:r>
            <w:r w:rsidRPr="00C13A5A">
              <w:rPr>
                <w:rFonts w:asciiTheme="minorHAnsi" w:hAnsiTheme="minorHAnsi" w:cstheme="minorHAnsi"/>
                <w:bCs/>
              </w:rPr>
              <w:t>)</w:t>
            </w:r>
          </w:p>
        </w:tc>
        <w:tc>
          <w:tcPr>
            <w:tcW w:w="1884" w:type="dxa"/>
            <w:tcBorders>
              <w:top w:val="single" w:sz="4" w:space="0" w:color="auto"/>
              <w:left w:val="single" w:sz="4" w:space="0" w:color="auto"/>
              <w:bottom w:val="single" w:sz="4" w:space="0" w:color="auto"/>
              <w:right w:val="single" w:sz="4" w:space="0" w:color="auto"/>
            </w:tcBorders>
          </w:tcPr>
          <w:p w14:paraId="2CE63523" w14:textId="70A7F269" w:rsidR="00CD5B4B" w:rsidRPr="00C13A5A" w:rsidRDefault="00CD5B4B" w:rsidP="00D63068">
            <w:pPr>
              <w:pStyle w:val="Default"/>
              <w:rPr>
                <w:rFonts w:asciiTheme="minorHAnsi" w:hAnsiTheme="minorHAnsi" w:cstheme="minorHAnsi"/>
              </w:rPr>
            </w:pPr>
            <w:r w:rsidRPr="00C13A5A">
              <w:rPr>
                <w:rFonts w:asciiTheme="minorHAnsi" w:hAnsiTheme="minorHAnsi" w:cstheme="minorHAnsi"/>
              </w:rPr>
              <w:t xml:space="preserve">F22 </w:t>
            </w:r>
            <w:r w:rsidR="00C13A5A" w:rsidRPr="00C13A5A">
              <w:rPr>
                <w:rFonts w:asciiTheme="minorHAnsi" w:hAnsiTheme="minorHAnsi" w:cstheme="minorHAnsi"/>
              </w:rPr>
              <w:t>to</w:t>
            </w:r>
            <w:r w:rsidRPr="00C13A5A">
              <w:rPr>
                <w:rFonts w:asciiTheme="minorHAnsi" w:hAnsiTheme="minorHAnsi" w:cstheme="minorHAnsi"/>
              </w:rPr>
              <w:t xml:space="preserve"> </w:t>
            </w:r>
            <w:proofErr w:type="spellStart"/>
            <w:r w:rsidRPr="00C13A5A">
              <w:rPr>
                <w:rFonts w:asciiTheme="minorHAnsi" w:hAnsiTheme="minorHAnsi" w:cstheme="minorHAnsi"/>
                <w:i/>
              </w:rPr>
              <w:t>Fn</w:t>
            </w:r>
            <w:proofErr w:type="spellEnd"/>
            <w:r w:rsidRPr="00C13A5A">
              <w:rPr>
                <w:rFonts w:asciiTheme="minorHAnsi" w:hAnsiTheme="minorHAnsi" w:cstheme="minorHAnsi"/>
              </w:rPr>
              <w:t xml:space="preserve"> </w:t>
            </w:r>
          </w:p>
        </w:tc>
      </w:tr>
      <w:bookmarkEnd w:id="11"/>
    </w:tbl>
    <w:p w14:paraId="5B136DD6" w14:textId="3ED84912" w:rsidR="00CD5B4B" w:rsidRDefault="00CD5B4B" w:rsidP="00A63308">
      <w:pPr>
        <w:ind w:left="360" w:hanging="360"/>
        <w:jc w:val="both"/>
        <w:rPr>
          <w:rFonts w:cstheme="minorHAnsi"/>
          <w:b/>
          <w:sz w:val="24"/>
          <w:szCs w:val="24"/>
          <w:lang w:val="en-US"/>
        </w:rPr>
      </w:pPr>
    </w:p>
    <w:p w14:paraId="2111AE25" w14:textId="0703C8BA" w:rsidR="00466BBA" w:rsidRDefault="00466BBA" w:rsidP="009D5A22">
      <w:pPr>
        <w:pStyle w:val="Pr-formataoHTML"/>
        <w:shd w:val="clear" w:color="auto" w:fill="F8F9FA"/>
        <w:rPr>
          <w:rFonts w:asciiTheme="minorHAnsi" w:eastAsia="Arial Unicode MS" w:hAnsiTheme="minorHAnsi" w:cstheme="minorHAnsi"/>
          <w:color w:val="000000"/>
          <w:kern w:val="1"/>
          <w:sz w:val="24"/>
          <w:szCs w:val="24"/>
          <w:lang w:eastAsia="ar-SA"/>
        </w:rPr>
      </w:pPr>
      <w:r>
        <w:rPr>
          <w:rFonts w:asciiTheme="minorHAnsi" w:eastAsia="Arial Unicode MS" w:hAnsiTheme="minorHAnsi" w:cstheme="minorHAnsi"/>
          <w:color w:val="000000"/>
          <w:kern w:val="1"/>
          <w:sz w:val="24"/>
          <w:szCs w:val="24"/>
          <w:lang w:eastAsia="ar-SA"/>
        </w:rPr>
        <w:t xml:space="preserve">(*) Fusion Bond </w:t>
      </w:r>
      <w:proofErr w:type="spellStart"/>
      <w:r>
        <w:rPr>
          <w:rFonts w:asciiTheme="minorHAnsi" w:eastAsia="Arial Unicode MS" w:hAnsiTheme="minorHAnsi" w:cstheme="minorHAnsi"/>
          <w:color w:val="000000"/>
          <w:kern w:val="1"/>
          <w:sz w:val="24"/>
          <w:szCs w:val="24"/>
          <w:lang w:eastAsia="ar-SA"/>
        </w:rPr>
        <w:t>Epoxi</w:t>
      </w:r>
      <w:proofErr w:type="spellEnd"/>
      <w:r w:rsidR="009D5A22">
        <w:rPr>
          <w:rFonts w:asciiTheme="minorHAnsi" w:eastAsia="Arial Unicode MS" w:hAnsiTheme="minorHAnsi" w:cstheme="minorHAnsi"/>
          <w:color w:val="000000"/>
          <w:kern w:val="1"/>
          <w:sz w:val="24"/>
          <w:szCs w:val="24"/>
          <w:lang w:eastAsia="ar-SA"/>
        </w:rPr>
        <w:t xml:space="preserve">: </w:t>
      </w:r>
      <w:r w:rsidRPr="00466BBA">
        <w:rPr>
          <w:rFonts w:asciiTheme="minorHAnsi" w:eastAsia="Arial Unicode MS" w:hAnsiTheme="minorHAnsi" w:cstheme="minorHAnsi"/>
          <w:color w:val="000000"/>
          <w:kern w:val="1"/>
          <w:sz w:val="24"/>
          <w:szCs w:val="24"/>
          <w:lang w:eastAsia="ar-SA"/>
        </w:rPr>
        <w:t xml:space="preserve">powder paint applied on the tube surface. It is a high performance </w:t>
      </w:r>
      <w:proofErr w:type="spellStart"/>
      <w:r w:rsidRPr="00466BBA">
        <w:rPr>
          <w:rFonts w:asciiTheme="minorHAnsi" w:eastAsia="Arial Unicode MS" w:hAnsiTheme="minorHAnsi" w:cstheme="minorHAnsi"/>
          <w:color w:val="000000"/>
          <w:kern w:val="1"/>
          <w:sz w:val="24"/>
          <w:szCs w:val="24"/>
          <w:lang w:eastAsia="ar-SA"/>
        </w:rPr>
        <w:t>anticorrosive</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that</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offers</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excellent</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protection</w:t>
      </w:r>
      <w:proofErr w:type="spellEnd"/>
      <w:r w:rsidRPr="00466BBA">
        <w:rPr>
          <w:rFonts w:asciiTheme="minorHAnsi" w:eastAsia="Arial Unicode MS" w:hAnsiTheme="minorHAnsi" w:cstheme="minorHAnsi"/>
          <w:color w:val="000000"/>
          <w:kern w:val="1"/>
          <w:sz w:val="24"/>
          <w:szCs w:val="24"/>
          <w:lang w:eastAsia="ar-SA"/>
        </w:rPr>
        <w:t xml:space="preserve">. It </w:t>
      </w:r>
      <w:proofErr w:type="spellStart"/>
      <w:r w:rsidRPr="00466BBA">
        <w:rPr>
          <w:rFonts w:asciiTheme="minorHAnsi" w:eastAsia="Arial Unicode MS" w:hAnsiTheme="minorHAnsi" w:cstheme="minorHAnsi"/>
          <w:color w:val="000000"/>
          <w:kern w:val="1"/>
          <w:sz w:val="24"/>
          <w:szCs w:val="24"/>
          <w:lang w:eastAsia="ar-SA"/>
        </w:rPr>
        <w:t>has</w:t>
      </w:r>
      <w:proofErr w:type="spellEnd"/>
      <w:r w:rsidRPr="00466BBA">
        <w:rPr>
          <w:rFonts w:asciiTheme="minorHAnsi" w:eastAsia="Arial Unicode MS" w:hAnsiTheme="minorHAnsi" w:cstheme="minorHAnsi"/>
          <w:color w:val="000000"/>
          <w:kern w:val="1"/>
          <w:sz w:val="24"/>
          <w:szCs w:val="24"/>
          <w:lang w:eastAsia="ar-SA"/>
        </w:rPr>
        <w:t xml:space="preserve"> a </w:t>
      </w:r>
      <w:proofErr w:type="spellStart"/>
      <w:r w:rsidRPr="00466BBA">
        <w:rPr>
          <w:rFonts w:asciiTheme="minorHAnsi" w:eastAsia="Arial Unicode MS" w:hAnsiTheme="minorHAnsi" w:cstheme="minorHAnsi"/>
          <w:color w:val="000000"/>
          <w:kern w:val="1"/>
          <w:sz w:val="24"/>
          <w:szCs w:val="24"/>
          <w:lang w:eastAsia="ar-SA"/>
        </w:rPr>
        <w:t>specific</w:t>
      </w:r>
      <w:proofErr w:type="spellEnd"/>
      <w:r w:rsidRPr="00466BBA">
        <w:rPr>
          <w:rFonts w:asciiTheme="minorHAnsi" w:eastAsia="Arial Unicode MS" w:hAnsiTheme="minorHAnsi" w:cstheme="minorHAnsi"/>
          <w:color w:val="000000"/>
          <w:kern w:val="1"/>
          <w:sz w:val="24"/>
          <w:szCs w:val="24"/>
          <w:lang w:eastAsia="ar-SA"/>
        </w:rPr>
        <w:t xml:space="preserve"> application </w:t>
      </w:r>
      <w:proofErr w:type="spellStart"/>
      <w:r w:rsidRPr="00466BBA">
        <w:rPr>
          <w:rFonts w:asciiTheme="minorHAnsi" w:eastAsia="Arial Unicode MS" w:hAnsiTheme="minorHAnsi" w:cstheme="minorHAnsi"/>
          <w:color w:val="000000"/>
          <w:kern w:val="1"/>
          <w:sz w:val="24"/>
          <w:szCs w:val="24"/>
          <w:lang w:eastAsia="ar-SA"/>
        </w:rPr>
        <w:t>method</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different</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from</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conventional</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painting</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with</w:t>
      </w:r>
      <w:proofErr w:type="spellEnd"/>
      <w:r w:rsidRPr="00466BBA">
        <w:rPr>
          <w:rFonts w:asciiTheme="minorHAnsi" w:eastAsia="Arial Unicode MS" w:hAnsiTheme="minorHAnsi" w:cstheme="minorHAnsi"/>
          <w:color w:val="000000"/>
          <w:kern w:val="1"/>
          <w:sz w:val="24"/>
          <w:szCs w:val="24"/>
          <w:lang w:eastAsia="ar-SA"/>
        </w:rPr>
        <w:t xml:space="preserve"> the </w:t>
      </w:r>
      <w:proofErr w:type="spellStart"/>
      <w:r w:rsidRPr="00466BBA">
        <w:rPr>
          <w:rFonts w:asciiTheme="minorHAnsi" w:eastAsia="Arial Unicode MS" w:hAnsiTheme="minorHAnsi" w:cstheme="minorHAnsi"/>
          <w:color w:val="000000"/>
          <w:kern w:val="1"/>
          <w:sz w:val="24"/>
          <w:szCs w:val="24"/>
          <w:lang w:eastAsia="ar-SA"/>
        </w:rPr>
        <w:t>following</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stages</w:t>
      </w:r>
      <w:proofErr w:type="spellEnd"/>
      <w:r w:rsidRPr="00466BBA">
        <w:rPr>
          <w:rFonts w:asciiTheme="minorHAnsi" w:eastAsia="Arial Unicode MS" w:hAnsiTheme="minorHAnsi" w:cstheme="minorHAnsi"/>
          <w:color w:val="000000"/>
          <w:kern w:val="1"/>
          <w:sz w:val="24"/>
          <w:szCs w:val="24"/>
          <w:lang w:eastAsia="ar-SA"/>
        </w:rPr>
        <w:t xml:space="preserve">: a) surface </w:t>
      </w:r>
      <w:proofErr w:type="spellStart"/>
      <w:r w:rsidRPr="00466BBA">
        <w:rPr>
          <w:rFonts w:asciiTheme="minorHAnsi" w:eastAsia="Arial Unicode MS" w:hAnsiTheme="minorHAnsi" w:cstheme="minorHAnsi"/>
          <w:color w:val="000000"/>
          <w:kern w:val="1"/>
          <w:sz w:val="24"/>
          <w:szCs w:val="24"/>
          <w:lang w:eastAsia="ar-SA"/>
        </w:rPr>
        <w:t>cleaning</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blasting</w:t>
      </w:r>
      <w:proofErr w:type="spellEnd"/>
      <w:r w:rsidRPr="00466BBA">
        <w:rPr>
          <w:rFonts w:asciiTheme="minorHAnsi" w:eastAsia="Arial Unicode MS" w:hAnsiTheme="minorHAnsi" w:cstheme="minorHAnsi"/>
          <w:color w:val="000000"/>
          <w:kern w:val="1"/>
          <w:sz w:val="24"/>
          <w:szCs w:val="24"/>
          <w:lang w:eastAsia="ar-SA"/>
        </w:rPr>
        <w:t xml:space="preserve">); b) </w:t>
      </w:r>
      <w:proofErr w:type="spellStart"/>
      <w:r w:rsidRPr="00466BBA">
        <w:rPr>
          <w:rFonts w:asciiTheme="minorHAnsi" w:eastAsia="Arial Unicode MS" w:hAnsiTheme="minorHAnsi" w:cstheme="minorHAnsi"/>
          <w:color w:val="000000"/>
          <w:kern w:val="1"/>
          <w:sz w:val="24"/>
          <w:szCs w:val="24"/>
          <w:lang w:eastAsia="ar-SA"/>
        </w:rPr>
        <w:t>heating</w:t>
      </w:r>
      <w:proofErr w:type="spellEnd"/>
      <w:r w:rsidRPr="00466BBA">
        <w:rPr>
          <w:rFonts w:asciiTheme="minorHAnsi" w:eastAsia="Arial Unicode MS" w:hAnsiTheme="minorHAnsi" w:cstheme="minorHAnsi"/>
          <w:color w:val="000000"/>
          <w:kern w:val="1"/>
          <w:sz w:val="24"/>
          <w:szCs w:val="24"/>
          <w:lang w:eastAsia="ar-SA"/>
        </w:rPr>
        <w:t xml:space="preserve"> the tube to the application </w:t>
      </w:r>
      <w:proofErr w:type="spellStart"/>
      <w:r w:rsidRPr="00466BBA">
        <w:rPr>
          <w:rFonts w:asciiTheme="minorHAnsi" w:eastAsia="Arial Unicode MS" w:hAnsiTheme="minorHAnsi" w:cstheme="minorHAnsi"/>
          <w:color w:val="000000"/>
          <w:kern w:val="1"/>
          <w:sz w:val="24"/>
          <w:szCs w:val="24"/>
          <w:lang w:eastAsia="ar-SA"/>
        </w:rPr>
        <w:t>temperature</w:t>
      </w:r>
      <w:proofErr w:type="spellEnd"/>
      <w:r w:rsidRPr="00466BBA">
        <w:rPr>
          <w:rFonts w:asciiTheme="minorHAnsi" w:eastAsia="Arial Unicode MS" w:hAnsiTheme="minorHAnsi" w:cstheme="minorHAnsi"/>
          <w:color w:val="000000"/>
          <w:kern w:val="1"/>
          <w:sz w:val="24"/>
          <w:szCs w:val="24"/>
          <w:lang w:eastAsia="ar-SA"/>
        </w:rPr>
        <w:t xml:space="preserve"> of the FBE powder; </w:t>
      </w:r>
      <w:proofErr w:type="spellStart"/>
      <w:r w:rsidRPr="00466BBA">
        <w:rPr>
          <w:rFonts w:asciiTheme="minorHAnsi" w:eastAsia="Arial Unicode MS" w:hAnsiTheme="minorHAnsi" w:cstheme="minorHAnsi"/>
          <w:color w:val="000000"/>
          <w:kern w:val="1"/>
          <w:sz w:val="24"/>
          <w:szCs w:val="24"/>
          <w:lang w:eastAsia="ar-SA"/>
        </w:rPr>
        <w:t>and</w:t>
      </w:r>
      <w:proofErr w:type="spellEnd"/>
      <w:r w:rsidRPr="00466BBA">
        <w:rPr>
          <w:rFonts w:asciiTheme="minorHAnsi" w:eastAsia="Arial Unicode MS" w:hAnsiTheme="minorHAnsi" w:cstheme="minorHAnsi"/>
          <w:color w:val="000000"/>
          <w:kern w:val="1"/>
          <w:sz w:val="24"/>
          <w:szCs w:val="24"/>
          <w:lang w:eastAsia="ar-SA"/>
        </w:rPr>
        <w:t xml:space="preserve"> c) application </w:t>
      </w:r>
      <w:proofErr w:type="spellStart"/>
      <w:r w:rsidRPr="00466BBA">
        <w:rPr>
          <w:rFonts w:asciiTheme="minorHAnsi" w:eastAsia="Arial Unicode MS" w:hAnsiTheme="minorHAnsi" w:cstheme="minorHAnsi"/>
          <w:color w:val="000000"/>
          <w:kern w:val="1"/>
          <w:sz w:val="24"/>
          <w:szCs w:val="24"/>
          <w:lang w:eastAsia="ar-SA"/>
        </w:rPr>
        <w:t>and</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curing</w:t>
      </w:r>
      <w:proofErr w:type="spellEnd"/>
      <w:r w:rsidRPr="00466BBA">
        <w:rPr>
          <w:rFonts w:asciiTheme="minorHAnsi" w:eastAsia="Arial Unicode MS" w:hAnsiTheme="minorHAnsi" w:cstheme="minorHAnsi"/>
          <w:color w:val="000000"/>
          <w:kern w:val="1"/>
          <w:sz w:val="24"/>
          <w:szCs w:val="24"/>
          <w:lang w:eastAsia="ar-SA"/>
        </w:rPr>
        <w:t xml:space="preserve"> </w:t>
      </w:r>
      <w:proofErr w:type="spellStart"/>
      <w:r w:rsidRPr="00466BBA">
        <w:rPr>
          <w:rFonts w:asciiTheme="minorHAnsi" w:eastAsia="Arial Unicode MS" w:hAnsiTheme="minorHAnsi" w:cstheme="minorHAnsi"/>
          <w:color w:val="000000"/>
          <w:kern w:val="1"/>
          <w:sz w:val="24"/>
          <w:szCs w:val="24"/>
          <w:lang w:eastAsia="ar-SA"/>
        </w:rPr>
        <w:t>stage</w:t>
      </w:r>
      <w:proofErr w:type="spellEnd"/>
      <w:r w:rsidR="009D5A22">
        <w:rPr>
          <w:rFonts w:asciiTheme="minorHAnsi" w:eastAsia="Arial Unicode MS" w:hAnsiTheme="minorHAnsi" w:cstheme="minorHAnsi"/>
          <w:color w:val="000000"/>
          <w:kern w:val="1"/>
          <w:sz w:val="24"/>
          <w:szCs w:val="24"/>
          <w:lang w:eastAsia="ar-SA"/>
        </w:rPr>
        <w:t>.</w:t>
      </w:r>
    </w:p>
    <w:p w14:paraId="5C05DFF5" w14:textId="7A268365" w:rsidR="009D5A22" w:rsidRDefault="009D5A22" w:rsidP="009D5A22">
      <w:pPr>
        <w:pStyle w:val="Pr-formataoHTML"/>
        <w:shd w:val="clear" w:color="auto" w:fill="F8F9FA"/>
        <w:rPr>
          <w:rFonts w:ascii="inherit" w:hAnsi="inherit"/>
          <w:color w:val="202124"/>
          <w:sz w:val="42"/>
          <w:szCs w:val="42"/>
        </w:rPr>
      </w:pPr>
      <w:r>
        <w:rPr>
          <w:rFonts w:asciiTheme="minorHAnsi" w:hAnsiTheme="minorHAnsi" w:cstheme="minorHAnsi"/>
          <w:sz w:val="24"/>
          <w:szCs w:val="24"/>
        </w:rPr>
        <w:t xml:space="preserve">(**) </w:t>
      </w:r>
      <w:r w:rsidRPr="00C13A5A">
        <w:rPr>
          <w:rFonts w:asciiTheme="minorHAnsi" w:hAnsiTheme="minorHAnsi" w:cstheme="minorHAnsi"/>
          <w:sz w:val="24"/>
          <w:szCs w:val="24"/>
        </w:rPr>
        <w:t xml:space="preserve">PVD </w:t>
      </w:r>
      <w:proofErr w:type="spellStart"/>
      <w:r w:rsidRPr="00C13A5A">
        <w:rPr>
          <w:rFonts w:asciiTheme="minorHAnsi" w:hAnsiTheme="minorHAnsi" w:cstheme="minorHAnsi"/>
          <w:sz w:val="24"/>
          <w:szCs w:val="24"/>
        </w:rPr>
        <w:t>Physical</w:t>
      </w:r>
      <w:proofErr w:type="spellEnd"/>
      <w:r w:rsidRPr="00C13A5A">
        <w:rPr>
          <w:rFonts w:asciiTheme="minorHAnsi" w:hAnsiTheme="minorHAnsi" w:cstheme="minorHAnsi"/>
          <w:sz w:val="24"/>
          <w:szCs w:val="24"/>
        </w:rPr>
        <w:t xml:space="preserve"> </w:t>
      </w:r>
      <w:proofErr w:type="spellStart"/>
      <w:r w:rsidRPr="00C13A5A">
        <w:rPr>
          <w:rFonts w:asciiTheme="minorHAnsi" w:hAnsiTheme="minorHAnsi" w:cstheme="minorHAnsi"/>
          <w:sz w:val="24"/>
          <w:szCs w:val="24"/>
        </w:rPr>
        <w:t>Steam</w:t>
      </w:r>
      <w:proofErr w:type="spellEnd"/>
      <w:r w:rsidRPr="00C13A5A">
        <w:rPr>
          <w:rFonts w:asciiTheme="minorHAnsi" w:hAnsiTheme="minorHAnsi" w:cstheme="minorHAnsi"/>
          <w:sz w:val="24"/>
          <w:szCs w:val="24"/>
        </w:rPr>
        <w:t xml:space="preserve"> </w:t>
      </w:r>
      <w:proofErr w:type="spellStart"/>
      <w:r w:rsidRPr="00C13A5A">
        <w:rPr>
          <w:rFonts w:asciiTheme="minorHAnsi" w:hAnsiTheme="minorHAnsi" w:cstheme="minorHAnsi"/>
          <w:sz w:val="24"/>
          <w:szCs w:val="24"/>
        </w:rPr>
        <w:t>Deposition</w:t>
      </w:r>
      <w:proofErr w:type="spellEnd"/>
      <w:r>
        <w:rPr>
          <w:rFonts w:asciiTheme="minorHAnsi" w:hAnsiTheme="minorHAnsi" w:cstheme="minorHAnsi"/>
          <w:sz w:val="24"/>
          <w:szCs w:val="24"/>
        </w:rPr>
        <w:t xml:space="preserve">: </w:t>
      </w:r>
      <w:r w:rsidRPr="009D5A22">
        <w:rPr>
          <w:rFonts w:asciiTheme="minorHAnsi" w:hAnsiTheme="minorHAnsi" w:cstheme="minorHAnsi"/>
          <w:sz w:val="24"/>
          <w:szCs w:val="24"/>
        </w:rPr>
        <w:t xml:space="preserve">Process of </w:t>
      </w:r>
      <w:proofErr w:type="spellStart"/>
      <w:r w:rsidRPr="009D5A22">
        <w:rPr>
          <w:rFonts w:asciiTheme="minorHAnsi" w:hAnsiTheme="minorHAnsi" w:cstheme="minorHAnsi"/>
          <w:sz w:val="24"/>
          <w:szCs w:val="24"/>
        </w:rPr>
        <w:t>deposition</w:t>
      </w:r>
      <w:proofErr w:type="spellEnd"/>
      <w:r w:rsidRPr="009D5A22">
        <w:rPr>
          <w:rFonts w:asciiTheme="minorHAnsi" w:hAnsiTheme="minorHAnsi" w:cstheme="minorHAnsi"/>
          <w:sz w:val="24"/>
          <w:szCs w:val="24"/>
        </w:rPr>
        <w:t xml:space="preserve"> of </w:t>
      </w:r>
      <w:proofErr w:type="spellStart"/>
      <w:r w:rsidRPr="009D5A22">
        <w:rPr>
          <w:rFonts w:asciiTheme="minorHAnsi" w:hAnsiTheme="minorHAnsi" w:cstheme="minorHAnsi"/>
          <w:sz w:val="24"/>
          <w:szCs w:val="24"/>
        </w:rPr>
        <w:t>thin</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films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metallic</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or</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ceramic</w:t>
      </w:r>
      <w:proofErr w:type="spellEnd"/>
      <w:r w:rsidRPr="009D5A22">
        <w:rPr>
          <w:rFonts w:asciiTheme="minorHAnsi" w:hAnsiTheme="minorHAnsi" w:cstheme="minorHAnsi"/>
          <w:sz w:val="24"/>
          <w:szCs w:val="24"/>
        </w:rPr>
        <w:t xml:space="preserve">) through the </w:t>
      </w:r>
      <w:proofErr w:type="spellStart"/>
      <w:r w:rsidRPr="009D5A22">
        <w:rPr>
          <w:rFonts w:asciiTheme="minorHAnsi" w:hAnsiTheme="minorHAnsi" w:cstheme="minorHAnsi"/>
          <w:sz w:val="24"/>
          <w:szCs w:val="24"/>
        </w:rPr>
        <w:t>vaporization</w:t>
      </w:r>
      <w:proofErr w:type="spellEnd"/>
      <w:r w:rsidRPr="009D5A22">
        <w:rPr>
          <w:rFonts w:asciiTheme="minorHAnsi" w:hAnsiTheme="minorHAnsi" w:cstheme="minorHAnsi"/>
          <w:sz w:val="24"/>
          <w:szCs w:val="24"/>
        </w:rPr>
        <w:t xml:space="preserve"> of </w:t>
      </w:r>
      <w:proofErr w:type="spellStart"/>
      <w:r w:rsidRPr="009D5A22">
        <w:rPr>
          <w:rFonts w:asciiTheme="minorHAnsi" w:hAnsiTheme="minorHAnsi" w:cstheme="minorHAnsi"/>
          <w:sz w:val="24"/>
          <w:szCs w:val="24"/>
        </w:rPr>
        <w:t>these</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materials</w:t>
      </w:r>
      <w:proofErr w:type="spellEnd"/>
      <w:r w:rsidRPr="009D5A22">
        <w:rPr>
          <w:rFonts w:asciiTheme="minorHAnsi" w:hAnsiTheme="minorHAnsi" w:cstheme="minorHAnsi"/>
          <w:sz w:val="24"/>
          <w:szCs w:val="24"/>
        </w:rPr>
        <w:t xml:space="preserve"> in </w:t>
      </w:r>
      <w:proofErr w:type="spellStart"/>
      <w:r w:rsidRPr="009D5A22">
        <w:rPr>
          <w:rFonts w:asciiTheme="minorHAnsi" w:hAnsiTheme="minorHAnsi" w:cstheme="minorHAnsi"/>
          <w:sz w:val="24"/>
          <w:szCs w:val="24"/>
        </w:rPr>
        <w:t>special</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chambers</w:t>
      </w:r>
      <w:proofErr w:type="spellEnd"/>
      <w:r w:rsidRPr="009D5A22">
        <w:rPr>
          <w:rFonts w:asciiTheme="minorHAnsi" w:hAnsiTheme="minorHAnsi" w:cstheme="minorHAnsi"/>
          <w:sz w:val="24"/>
          <w:szCs w:val="24"/>
        </w:rPr>
        <w:t xml:space="preserve">. In general, </w:t>
      </w:r>
      <w:proofErr w:type="spellStart"/>
      <w:r w:rsidRPr="009D5A22">
        <w:rPr>
          <w:rFonts w:asciiTheme="minorHAnsi" w:hAnsiTheme="minorHAnsi" w:cstheme="minorHAnsi"/>
          <w:sz w:val="24"/>
          <w:szCs w:val="24"/>
        </w:rPr>
        <w:t>this</w:t>
      </w:r>
      <w:proofErr w:type="spellEnd"/>
      <w:r w:rsidRPr="009D5A22">
        <w:rPr>
          <w:rFonts w:asciiTheme="minorHAnsi" w:hAnsiTheme="minorHAnsi" w:cstheme="minorHAnsi"/>
          <w:sz w:val="24"/>
          <w:szCs w:val="24"/>
        </w:rPr>
        <w:t xml:space="preserve"> process </w:t>
      </w:r>
      <w:proofErr w:type="spellStart"/>
      <w:r w:rsidRPr="009D5A22">
        <w:rPr>
          <w:rFonts w:asciiTheme="minorHAnsi" w:hAnsiTheme="minorHAnsi" w:cstheme="minorHAnsi"/>
          <w:sz w:val="24"/>
          <w:szCs w:val="24"/>
        </w:rPr>
        <w:t>involves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control</w:t>
      </w:r>
      <w:proofErr w:type="spellEnd"/>
      <w:r w:rsidRPr="009D5A22">
        <w:rPr>
          <w:rFonts w:asciiTheme="minorHAnsi" w:hAnsiTheme="minorHAnsi" w:cstheme="minorHAnsi"/>
          <w:sz w:val="24"/>
          <w:szCs w:val="24"/>
        </w:rPr>
        <w:t xml:space="preserve"> of </w:t>
      </w:r>
      <w:proofErr w:type="spellStart"/>
      <w:r w:rsidRPr="009D5A22">
        <w:rPr>
          <w:rFonts w:asciiTheme="minorHAnsi" w:hAnsiTheme="minorHAnsi" w:cstheme="minorHAnsi"/>
          <w:sz w:val="24"/>
          <w:szCs w:val="24"/>
        </w:rPr>
        <w:t>heating</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potential</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and</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pressure</w:t>
      </w:r>
      <w:proofErr w:type="spellEnd"/>
      <w:r w:rsidRPr="009D5A22">
        <w:rPr>
          <w:rFonts w:asciiTheme="minorHAnsi" w:hAnsiTheme="minorHAnsi" w:cstheme="minorHAnsi"/>
          <w:sz w:val="24"/>
          <w:szCs w:val="24"/>
        </w:rPr>
        <w:t xml:space="preserve">. The </w:t>
      </w:r>
      <w:proofErr w:type="spellStart"/>
      <w:r w:rsidRPr="009D5A22">
        <w:rPr>
          <w:rFonts w:asciiTheme="minorHAnsi" w:hAnsiTheme="minorHAnsi" w:cstheme="minorHAnsi"/>
          <w:sz w:val="24"/>
          <w:szCs w:val="24"/>
        </w:rPr>
        <w:t>solid</w:t>
      </w:r>
      <w:proofErr w:type="spellEnd"/>
      <w:r w:rsidRPr="009D5A22">
        <w:rPr>
          <w:rFonts w:asciiTheme="minorHAnsi" w:hAnsiTheme="minorHAnsi" w:cstheme="minorHAnsi"/>
          <w:sz w:val="24"/>
          <w:szCs w:val="24"/>
        </w:rPr>
        <w:t xml:space="preserve"> coating material of high </w:t>
      </w:r>
      <w:proofErr w:type="spellStart"/>
      <w:r w:rsidRPr="009D5A22">
        <w:rPr>
          <w:rFonts w:asciiTheme="minorHAnsi" w:hAnsiTheme="minorHAnsi" w:cstheme="minorHAnsi"/>
          <w:sz w:val="24"/>
          <w:szCs w:val="24"/>
        </w:rPr>
        <w:t>purity</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metals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such</w:t>
      </w:r>
      <w:proofErr w:type="spellEnd"/>
      <w:r w:rsidRPr="009D5A22">
        <w:rPr>
          <w:rFonts w:asciiTheme="minorHAnsi" w:hAnsiTheme="minorHAnsi" w:cstheme="minorHAnsi"/>
          <w:sz w:val="24"/>
          <w:szCs w:val="24"/>
        </w:rPr>
        <w:t xml:space="preserve"> as </w:t>
      </w:r>
      <w:proofErr w:type="spellStart"/>
      <w:r w:rsidRPr="009D5A22">
        <w:rPr>
          <w:rFonts w:asciiTheme="minorHAnsi" w:hAnsiTheme="minorHAnsi" w:cstheme="minorHAnsi"/>
          <w:sz w:val="24"/>
          <w:szCs w:val="24"/>
        </w:rPr>
        <w:t>titanium</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chromium</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and</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aluminum</w:t>
      </w:r>
      <w:proofErr w:type="spellEnd"/>
      <w:r w:rsidRPr="009D5A22">
        <w:rPr>
          <w:rFonts w:asciiTheme="minorHAnsi" w:hAnsiTheme="minorHAnsi" w:cstheme="minorHAnsi"/>
          <w:sz w:val="24"/>
          <w:szCs w:val="24"/>
        </w:rPr>
        <w:t xml:space="preserve">) is </w:t>
      </w:r>
      <w:proofErr w:type="spellStart"/>
      <w:r w:rsidRPr="009D5A22">
        <w:rPr>
          <w:rFonts w:asciiTheme="minorHAnsi" w:hAnsiTheme="minorHAnsi" w:cstheme="minorHAnsi"/>
          <w:sz w:val="24"/>
          <w:szCs w:val="24"/>
        </w:rPr>
        <w:t>evaporated</w:t>
      </w:r>
      <w:proofErr w:type="spellEnd"/>
      <w:r w:rsidRPr="009D5A22">
        <w:rPr>
          <w:rFonts w:asciiTheme="minorHAnsi" w:hAnsiTheme="minorHAnsi" w:cstheme="minorHAnsi"/>
          <w:sz w:val="24"/>
          <w:szCs w:val="24"/>
        </w:rPr>
        <w:t xml:space="preserve"> by </w:t>
      </w:r>
      <w:proofErr w:type="spellStart"/>
      <w:r w:rsidRPr="009D5A22">
        <w:rPr>
          <w:rFonts w:asciiTheme="minorHAnsi" w:hAnsiTheme="minorHAnsi" w:cstheme="minorHAnsi"/>
          <w:sz w:val="24"/>
          <w:szCs w:val="24"/>
        </w:rPr>
        <w:t>heat</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or</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bombarded</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with</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ions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cathodic</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deposition</w:t>
      </w:r>
      <w:proofErr w:type="spellEnd"/>
      <w:r w:rsidRPr="009D5A22">
        <w:rPr>
          <w:rFonts w:asciiTheme="minorHAnsi" w:hAnsiTheme="minorHAnsi" w:cstheme="minorHAnsi"/>
          <w:sz w:val="24"/>
          <w:szCs w:val="24"/>
        </w:rPr>
        <w:t xml:space="preserve">). At the </w:t>
      </w:r>
      <w:proofErr w:type="spellStart"/>
      <w:r w:rsidRPr="009D5A22">
        <w:rPr>
          <w:rFonts w:asciiTheme="minorHAnsi" w:hAnsiTheme="minorHAnsi" w:cstheme="minorHAnsi"/>
          <w:sz w:val="24"/>
          <w:szCs w:val="24"/>
        </w:rPr>
        <w:t>same</w:t>
      </w:r>
      <w:proofErr w:type="spellEnd"/>
      <w:r w:rsidRPr="009D5A22">
        <w:rPr>
          <w:rFonts w:asciiTheme="minorHAnsi" w:hAnsiTheme="minorHAnsi" w:cstheme="minorHAnsi"/>
          <w:sz w:val="24"/>
          <w:szCs w:val="24"/>
        </w:rPr>
        <w:t xml:space="preserve"> time, a </w:t>
      </w:r>
      <w:proofErr w:type="spellStart"/>
      <w:r w:rsidRPr="009D5A22">
        <w:rPr>
          <w:rFonts w:asciiTheme="minorHAnsi" w:hAnsiTheme="minorHAnsi" w:cstheme="minorHAnsi"/>
          <w:sz w:val="24"/>
          <w:szCs w:val="24"/>
        </w:rPr>
        <w:t>reactive</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gas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eg</w:t>
      </w:r>
      <w:proofErr w:type="spellEnd"/>
      <w:r>
        <w:rPr>
          <w:rFonts w:asciiTheme="minorHAnsi" w:hAnsiTheme="minorHAnsi" w:cstheme="minorHAnsi"/>
          <w:sz w:val="24"/>
          <w:szCs w:val="24"/>
        </w:rPr>
        <w:t>.:</w:t>
      </w:r>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nitrogen</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or</w:t>
      </w:r>
      <w:proofErr w:type="spellEnd"/>
      <w:r w:rsidRPr="009D5A22">
        <w:rPr>
          <w:rFonts w:asciiTheme="minorHAnsi" w:hAnsiTheme="minorHAnsi" w:cstheme="minorHAnsi"/>
          <w:sz w:val="24"/>
          <w:szCs w:val="24"/>
        </w:rPr>
        <w:t xml:space="preserve"> a </w:t>
      </w:r>
      <w:proofErr w:type="spellStart"/>
      <w:r w:rsidRPr="009D5A22">
        <w:rPr>
          <w:rFonts w:asciiTheme="minorHAnsi" w:hAnsiTheme="minorHAnsi" w:cstheme="minorHAnsi"/>
          <w:sz w:val="24"/>
          <w:szCs w:val="24"/>
        </w:rPr>
        <w:t>gas</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containing</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carbon</w:t>
      </w:r>
      <w:proofErr w:type="spellEnd"/>
      <w:r w:rsidRPr="009D5A22">
        <w:rPr>
          <w:rFonts w:asciiTheme="minorHAnsi" w:hAnsiTheme="minorHAnsi" w:cstheme="minorHAnsi"/>
          <w:sz w:val="24"/>
          <w:szCs w:val="24"/>
        </w:rPr>
        <w:t xml:space="preserve">) is </w:t>
      </w:r>
      <w:proofErr w:type="spellStart"/>
      <w:r w:rsidRPr="009D5A22">
        <w:rPr>
          <w:rFonts w:asciiTheme="minorHAnsi" w:hAnsiTheme="minorHAnsi" w:cstheme="minorHAnsi"/>
          <w:sz w:val="24"/>
          <w:szCs w:val="24"/>
        </w:rPr>
        <w:t>introduced</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forming</w:t>
      </w:r>
      <w:proofErr w:type="spellEnd"/>
      <w:r w:rsidRPr="009D5A22">
        <w:rPr>
          <w:rFonts w:asciiTheme="minorHAnsi" w:hAnsiTheme="minorHAnsi" w:cstheme="minorHAnsi"/>
          <w:sz w:val="24"/>
          <w:szCs w:val="24"/>
        </w:rPr>
        <w:t xml:space="preserve"> a </w:t>
      </w:r>
      <w:proofErr w:type="spellStart"/>
      <w:r w:rsidRPr="009D5A22">
        <w:rPr>
          <w:rFonts w:asciiTheme="minorHAnsi" w:hAnsiTheme="minorHAnsi" w:cstheme="minorHAnsi"/>
          <w:sz w:val="24"/>
          <w:szCs w:val="24"/>
        </w:rPr>
        <w:t>compound</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with</w:t>
      </w:r>
      <w:proofErr w:type="spellEnd"/>
      <w:r w:rsidRPr="009D5A22">
        <w:rPr>
          <w:rFonts w:asciiTheme="minorHAnsi" w:hAnsiTheme="minorHAnsi" w:cstheme="minorHAnsi"/>
          <w:sz w:val="24"/>
          <w:szCs w:val="24"/>
        </w:rPr>
        <w:t xml:space="preserve"> the </w:t>
      </w:r>
      <w:proofErr w:type="spellStart"/>
      <w:r w:rsidRPr="009D5A22">
        <w:rPr>
          <w:rFonts w:asciiTheme="minorHAnsi" w:hAnsiTheme="minorHAnsi" w:cstheme="minorHAnsi"/>
          <w:sz w:val="24"/>
          <w:szCs w:val="24"/>
        </w:rPr>
        <w:t>metallic</w:t>
      </w:r>
      <w:proofErr w:type="spellEnd"/>
      <w:r w:rsidRPr="009D5A22">
        <w:rPr>
          <w:rFonts w:asciiTheme="minorHAnsi" w:hAnsiTheme="minorHAnsi" w:cstheme="minorHAnsi"/>
          <w:sz w:val="24"/>
          <w:szCs w:val="24"/>
        </w:rPr>
        <w:t xml:space="preserve"> vapor </w:t>
      </w:r>
      <w:proofErr w:type="spellStart"/>
      <w:r w:rsidRPr="009D5A22">
        <w:rPr>
          <w:rFonts w:asciiTheme="minorHAnsi" w:hAnsiTheme="minorHAnsi" w:cstheme="minorHAnsi"/>
          <w:sz w:val="24"/>
          <w:szCs w:val="24"/>
        </w:rPr>
        <w:t>that</w:t>
      </w:r>
      <w:proofErr w:type="spellEnd"/>
      <w:r w:rsidRPr="009D5A22">
        <w:rPr>
          <w:rFonts w:asciiTheme="minorHAnsi" w:hAnsiTheme="minorHAnsi" w:cstheme="minorHAnsi"/>
          <w:sz w:val="24"/>
          <w:szCs w:val="24"/>
        </w:rPr>
        <w:t xml:space="preserve"> is </w:t>
      </w:r>
      <w:proofErr w:type="spellStart"/>
      <w:r w:rsidRPr="009D5A22">
        <w:rPr>
          <w:rFonts w:asciiTheme="minorHAnsi" w:hAnsiTheme="minorHAnsi" w:cstheme="minorHAnsi"/>
          <w:sz w:val="24"/>
          <w:szCs w:val="24"/>
        </w:rPr>
        <w:t>deposited</w:t>
      </w:r>
      <w:proofErr w:type="spellEnd"/>
      <w:r w:rsidRPr="009D5A22">
        <w:rPr>
          <w:rFonts w:asciiTheme="minorHAnsi" w:hAnsiTheme="minorHAnsi" w:cstheme="minorHAnsi"/>
          <w:sz w:val="24"/>
          <w:szCs w:val="24"/>
        </w:rPr>
        <w:t xml:space="preserve"> on tools </w:t>
      </w:r>
      <w:proofErr w:type="spellStart"/>
      <w:r w:rsidRPr="009D5A22">
        <w:rPr>
          <w:rFonts w:asciiTheme="minorHAnsi" w:hAnsiTheme="minorHAnsi" w:cstheme="minorHAnsi"/>
          <w:sz w:val="24"/>
          <w:szCs w:val="24"/>
        </w:rPr>
        <w:t>or</w:t>
      </w:r>
      <w:proofErr w:type="spellEnd"/>
      <w:r w:rsidRPr="009D5A22">
        <w:rPr>
          <w:rFonts w:asciiTheme="minorHAnsi" w:hAnsiTheme="minorHAnsi" w:cstheme="minorHAnsi"/>
          <w:sz w:val="24"/>
          <w:szCs w:val="24"/>
        </w:rPr>
        <w:t xml:space="preserve"> </w:t>
      </w:r>
      <w:proofErr w:type="spellStart"/>
      <w:r w:rsidRPr="009D5A22">
        <w:rPr>
          <w:rFonts w:asciiTheme="minorHAnsi" w:hAnsiTheme="minorHAnsi" w:cstheme="minorHAnsi"/>
          <w:sz w:val="24"/>
          <w:szCs w:val="24"/>
        </w:rPr>
        <w:t>components</w:t>
      </w:r>
      <w:proofErr w:type="spellEnd"/>
      <w:r w:rsidRPr="009D5A22">
        <w:rPr>
          <w:rFonts w:asciiTheme="minorHAnsi" w:hAnsiTheme="minorHAnsi" w:cstheme="minorHAnsi"/>
          <w:sz w:val="24"/>
          <w:szCs w:val="24"/>
        </w:rPr>
        <w:t xml:space="preserve"> in the </w:t>
      </w:r>
      <w:proofErr w:type="spellStart"/>
      <w:r w:rsidRPr="009D5A22">
        <w:rPr>
          <w:rFonts w:asciiTheme="minorHAnsi" w:hAnsiTheme="minorHAnsi" w:cstheme="minorHAnsi"/>
          <w:sz w:val="24"/>
          <w:szCs w:val="24"/>
        </w:rPr>
        <w:t>form</w:t>
      </w:r>
      <w:proofErr w:type="spellEnd"/>
      <w:r w:rsidRPr="009D5A22">
        <w:rPr>
          <w:rFonts w:asciiTheme="minorHAnsi" w:hAnsiTheme="minorHAnsi" w:cstheme="minorHAnsi"/>
          <w:sz w:val="24"/>
          <w:szCs w:val="24"/>
        </w:rPr>
        <w:t xml:space="preserve"> of a </w:t>
      </w:r>
      <w:proofErr w:type="spellStart"/>
      <w:r w:rsidRPr="009D5A22">
        <w:rPr>
          <w:rFonts w:asciiTheme="minorHAnsi" w:hAnsiTheme="minorHAnsi" w:cstheme="minorHAnsi"/>
          <w:sz w:val="24"/>
          <w:szCs w:val="24"/>
        </w:rPr>
        <w:t>thin</w:t>
      </w:r>
      <w:proofErr w:type="spellEnd"/>
      <w:r w:rsidRPr="009D5A22">
        <w:rPr>
          <w:rFonts w:asciiTheme="minorHAnsi" w:hAnsiTheme="minorHAnsi" w:cstheme="minorHAnsi"/>
          <w:sz w:val="24"/>
          <w:szCs w:val="24"/>
        </w:rPr>
        <w:t>, highly adherent coating. To obtain a uniform coating thickness, the parts must rotate at a constant speed during the process</w:t>
      </w:r>
      <w:r>
        <w:rPr>
          <w:rFonts w:asciiTheme="minorHAnsi" w:hAnsiTheme="minorHAnsi" w:cstheme="minorHAnsi"/>
          <w:sz w:val="24"/>
          <w:szCs w:val="24"/>
        </w:rPr>
        <w:t>.</w:t>
      </w:r>
    </w:p>
    <w:p w14:paraId="0A780385" w14:textId="77777777" w:rsidR="00466BBA" w:rsidRDefault="00466BBA" w:rsidP="00A63308">
      <w:pPr>
        <w:ind w:left="360" w:hanging="360"/>
        <w:jc w:val="both"/>
        <w:rPr>
          <w:rFonts w:cstheme="minorHAnsi"/>
          <w:b/>
          <w:sz w:val="24"/>
          <w:szCs w:val="24"/>
          <w:lang w:val="en-US"/>
        </w:rPr>
      </w:pPr>
    </w:p>
    <w:tbl>
      <w:tblPr>
        <w:tblW w:w="5000" w:type="pct"/>
        <w:tblBorders>
          <w:top w:val="nil"/>
          <w:left w:val="nil"/>
          <w:bottom w:val="nil"/>
          <w:right w:val="nil"/>
        </w:tblBorders>
        <w:tblLook w:val="0000" w:firstRow="0" w:lastRow="0" w:firstColumn="0" w:lastColumn="0" w:noHBand="0" w:noVBand="0"/>
      </w:tblPr>
      <w:tblGrid>
        <w:gridCol w:w="3084"/>
        <w:gridCol w:w="2775"/>
        <w:gridCol w:w="3464"/>
        <w:gridCol w:w="986"/>
      </w:tblGrid>
      <w:tr w:rsidR="000C6FED" w:rsidRPr="008A5C33" w14:paraId="6E4A3A90" w14:textId="77777777" w:rsidTr="00D63068">
        <w:trPr>
          <w:trHeight w:val="107"/>
        </w:trPr>
        <w:tc>
          <w:tcPr>
            <w:tcW w:w="2842" w:type="pct"/>
            <w:gridSpan w:val="2"/>
            <w:tcBorders>
              <w:bottom w:val="single" w:sz="4" w:space="0" w:color="auto"/>
            </w:tcBorders>
          </w:tcPr>
          <w:p w14:paraId="521F6F5B" w14:textId="2ACFC4FF" w:rsidR="000C6FED" w:rsidRPr="00A21BF8" w:rsidRDefault="000C6FED" w:rsidP="00D63068">
            <w:pPr>
              <w:autoSpaceDE w:val="0"/>
              <w:autoSpaceDN w:val="0"/>
              <w:adjustRightInd w:val="0"/>
              <w:rPr>
                <w:rFonts w:cstheme="minorHAnsi"/>
                <w:color w:val="000000"/>
                <w:sz w:val="24"/>
                <w:szCs w:val="24"/>
              </w:rPr>
            </w:pPr>
            <w:bookmarkStart w:id="12" w:name="_Hlk112068993"/>
            <w:proofErr w:type="spellStart"/>
            <w:r w:rsidRPr="00A21BF8">
              <w:rPr>
                <w:rFonts w:cstheme="minorHAnsi"/>
                <w:b/>
                <w:bCs/>
                <w:sz w:val="24"/>
                <w:szCs w:val="24"/>
              </w:rPr>
              <w:t>Characteristic</w:t>
            </w:r>
            <w:proofErr w:type="spellEnd"/>
            <w:r w:rsidRPr="00A21BF8">
              <w:rPr>
                <w:rFonts w:cstheme="minorHAnsi"/>
                <w:b/>
                <w:bCs/>
                <w:sz w:val="24"/>
                <w:szCs w:val="24"/>
              </w:rPr>
              <w:t xml:space="preserve"> 7: </w:t>
            </w:r>
            <w:r w:rsidRPr="00A21BF8">
              <w:rPr>
                <w:rFonts w:cstheme="minorHAnsi"/>
                <w:b/>
                <w:sz w:val="24"/>
                <w:szCs w:val="24"/>
                <w:lang w:val="en-US"/>
              </w:rPr>
              <w:t xml:space="preserve">Finishing of the tip  </w:t>
            </w:r>
          </w:p>
        </w:tc>
        <w:tc>
          <w:tcPr>
            <w:tcW w:w="1680" w:type="pct"/>
            <w:tcBorders>
              <w:bottom w:val="single" w:sz="4" w:space="0" w:color="auto"/>
            </w:tcBorders>
          </w:tcPr>
          <w:p w14:paraId="1AFFC63C" w14:textId="77777777" w:rsidR="000C6FED" w:rsidRPr="00A21BF8" w:rsidRDefault="000C6FED" w:rsidP="00D63068">
            <w:pPr>
              <w:autoSpaceDE w:val="0"/>
              <w:autoSpaceDN w:val="0"/>
              <w:adjustRightInd w:val="0"/>
              <w:rPr>
                <w:rFonts w:cstheme="minorHAnsi"/>
                <w:color w:val="000000"/>
                <w:sz w:val="24"/>
                <w:szCs w:val="24"/>
              </w:rPr>
            </w:pPr>
          </w:p>
        </w:tc>
        <w:tc>
          <w:tcPr>
            <w:tcW w:w="478" w:type="pct"/>
            <w:tcBorders>
              <w:bottom w:val="single" w:sz="4" w:space="0" w:color="auto"/>
            </w:tcBorders>
          </w:tcPr>
          <w:p w14:paraId="6164ACE8" w14:textId="77777777" w:rsidR="000C6FED" w:rsidRPr="00A21BF8" w:rsidRDefault="000C6FED" w:rsidP="00D63068">
            <w:pPr>
              <w:autoSpaceDE w:val="0"/>
              <w:autoSpaceDN w:val="0"/>
              <w:adjustRightInd w:val="0"/>
              <w:rPr>
                <w:rFonts w:cstheme="minorHAnsi"/>
                <w:color w:val="000000"/>
                <w:sz w:val="24"/>
                <w:szCs w:val="24"/>
              </w:rPr>
            </w:pPr>
          </w:p>
        </w:tc>
      </w:tr>
      <w:tr w:rsidR="000C6FED" w:rsidRPr="008A5C33" w14:paraId="5B08CBAC" w14:textId="77777777" w:rsidTr="00D63068">
        <w:trPr>
          <w:trHeight w:val="107"/>
        </w:trPr>
        <w:tc>
          <w:tcPr>
            <w:tcW w:w="1496" w:type="pct"/>
            <w:tcBorders>
              <w:top w:val="single" w:sz="4" w:space="0" w:color="auto"/>
              <w:left w:val="single" w:sz="4" w:space="0" w:color="auto"/>
              <w:bottom w:val="single" w:sz="4" w:space="0" w:color="auto"/>
              <w:right w:val="single" w:sz="4" w:space="0" w:color="auto"/>
            </w:tcBorders>
          </w:tcPr>
          <w:p w14:paraId="30B590F0" w14:textId="35A11B87" w:rsidR="000C6FED" w:rsidRPr="00A21BF8" w:rsidRDefault="000C6FED" w:rsidP="00D63068">
            <w:pPr>
              <w:pStyle w:val="Default"/>
              <w:rPr>
                <w:rFonts w:asciiTheme="minorHAnsi" w:hAnsiTheme="minorHAnsi" w:cstheme="minorHAnsi"/>
              </w:rPr>
            </w:pPr>
            <w:r w:rsidRPr="00A21BF8">
              <w:rPr>
                <w:rFonts w:asciiTheme="minorHAnsi" w:hAnsiTheme="minorHAnsi" w:cstheme="minorHAnsi"/>
                <w:b/>
                <w:lang w:val="en-US"/>
              </w:rPr>
              <w:t>Finishing of the tip</w:t>
            </w:r>
          </w:p>
        </w:tc>
        <w:tc>
          <w:tcPr>
            <w:tcW w:w="3026" w:type="pct"/>
            <w:gridSpan w:val="2"/>
            <w:tcBorders>
              <w:top w:val="single" w:sz="4" w:space="0" w:color="auto"/>
              <w:left w:val="single" w:sz="4" w:space="0" w:color="auto"/>
              <w:bottom w:val="single" w:sz="4" w:space="0" w:color="auto"/>
              <w:right w:val="single" w:sz="4" w:space="0" w:color="auto"/>
            </w:tcBorders>
          </w:tcPr>
          <w:p w14:paraId="40860CF2" w14:textId="08120338" w:rsidR="000C6FED" w:rsidRPr="00A21BF8" w:rsidRDefault="000C6FED" w:rsidP="00D63068">
            <w:pPr>
              <w:pStyle w:val="Default"/>
              <w:rPr>
                <w:rFonts w:asciiTheme="minorHAnsi" w:hAnsiTheme="minorHAnsi" w:cstheme="minorHAnsi"/>
              </w:rPr>
            </w:pPr>
            <w:proofErr w:type="spellStart"/>
            <w:r w:rsidRPr="00A21BF8">
              <w:rPr>
                <w:rFonts w:asciiTheme="minorHAnsi" w:hAnsiTheme="minorHAnsi" w:cstheme="minorHAnsi"/>
                <w:b/>
                <w:bCs/>
              </w:rPr>
              <w:t>Description</w:t>
            </w:r>
            <w:proofErr w:type="spellEnd"/>
            <w:r w:rsidRPr="00A21BF8">
              <w:rPr>
                <w:rFonts w:asciiTheme="minorHAnsi" w:hAnsiTheme="minorHAnsi" w:cstheme="minorHAnsi"/>
                <w:b/>
                <w:bCs/>
              </w:rPr>
              <w:t xml:space="preserve"> </w:t>
            </w:r>
          </w:p>
        </w:tc>
        <w:tc>
          <w:tcPr>
            <w:tcW w:w="478" w:type="pct"/>
            <w:tcBorders>
              <w:top w:val="single" w:sz="4" w:space="0" w:color="auto"/>
              <w:left w:val="single" w:sz="4" w:space="0" w:color="auto"/>
              <w:bottom w:val="single" w:sz="4" w:space="0" w:color="auto"/>
              <w:right w:val="single" w:sz="4" w:space="0" w:color="auto"/>
            </w:tcBorders>
          </w:tcPr>
          <w:p w14:paraId="71AB7DDF"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b/>
                <w:bCs/>
              </w:rPr>
              <w:t xml:space="preserve">Código </w:t>
            </w:r>
          </w:p>
        </w:tc>
      </w:tr>
      <w:tr w:rsidR="000C6FED" w14:paraId="59F818BC"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7B7A6278" w14:textId="112F8214"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bCs/>
              </w:rPr>
              <w:t>Bare-end</w:t>
            </w:r>
            <w:proofErr w:type="spellEnd"/>
          </w:p>
        </w:tc>
        <w:tc>
          <w:tcPr>
            <w:tcW w:w="3026" w:type="pct"/>
            <w:gridSpan w:val="2"/>
            <w:tcBorders>
              <w:top w:val="single" w:sz="4" w:space="0" w:color="auto"/>
              <w:left w:val="single" w:sz="4" w:space="0" w:color="auto"/>
              <w:bottom w:val="single" w:sz="4" w:space="0" w:color="auto"/>
              <w:right w:val="single" w:sz="4" w:space="0" w:color="auto"/>
            </w:tcBorders>
          </w:tcPr>
          <w:p w14:paraId="21207F65" w14:textId="51904629" w:rsidR="000C6FED" w:rsidRPr="00A21BF8" w:rsidRDefault="00762F2B" w:rsidP="00D63068">
            <w:pPr>
              <w:pStyle w:val="Default"/>
              <w:rPr>
                <w:rFonts w:asciiTheme="minorHAnsi" w:hAnsiTheme="minorHAnsi" w:cstheme="minorHAnsi"/>
              </w:rPr>
            </w:pPr>
            <w:r w:rsidRPr="00A21BF8">
              <w:rPr>
                <w:rFonts w:asciiTheme="minorHAnsi" w:hAnsiTheme="minorHAnsi" w:cstheme="minorHAnsi"/>
                <w:bCs/>
                <w:lang w:val="en-US"/>
              </w:rPr>
              <w:t>Tubes cut by cutting saws.</w:t>
            </w:r>
            <w:r w:rsidR="000C6FED" w:rsidRPr="00A21BF8">
              <w:rPr>
                <w:rFonts w:asciiTheme="minorHAnsi" w:hAnsiTheme="minorHAnsi" w:cstheme="minorHAnsi"/>
              </w:rPr>
              <w:t xml:space="preserve"> </w:t>
            </w:r>
          </w:p>
        </w:tc>
        <w:tc>
          <w:tcPr>
            <w:tcW w:w="478" w:type="pct"/>
            <w:tcBorders>
              <w:top w:val="single" w:sz="4" w:space="0" w:color="auto"/>
              <w:left w:val="single" w:sz="4" w:space="0" w:color="auto"/>
              <w:bottom w:val="single" w:sz="4" w:space="0" w:color="auto"/>
              <w:right w:val="single" w:sz="4" w:space="0" w:color="auto"/>
            </w:tcBorders>
          </w:tcPr>
          <w:p w14:paraId="76C40B72"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G01 </w:t>
            </w:r>
          </w:p>
        </w:tc>
      </w:tr>
      <w:tr w:rsidR="000C6FED" w14:paraId="0A0F9B65" w14:textId="77777777" w:rsidTr="00D63068">
        <w:trPr>
          <w:trHeight w:val="247"/>
        </w:trPr>
        <w:tc>
          <w:tcPr>
            <w:tcW w:w="1496" w:type="pct"/>
            <w:tcBorders>
              <w:top w:val="single" w:sz="4" w:space="0" w:color="auto"/>
              <w:left w:val="single" w:sz="4" w:space="0" w:color="auto"/>
              <w:bottom w:val="single" w:sz="4" w:space="0" w:color="auto"/>
              <w:right w:val="single" w:sz="4" w:space="0" w:color="auto"/>
            </w:tcBorders>
          </w:tcPr>
          <w:p w14:paraId="1DD9DC1C" w14:textId="1C609EF1"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bCs/>
              </w:rPr>
              <w:t>Facing</w:t>
            </w:r>
            <w:proofErr w:type="spellEnd"/>
            <w:r w:rsidRPr="00A21BF8">
              <w:rPr>
                <w:rFonts w:asciiTheme="minorHAnsi" w:hAnsiTheme="minorHAnsi" w:cstheme="minorHAnsi"/>
                <w:bCs/>
              </w:rPr>
              <w:t xml:space="preserve"> </w:t>
            </w:r>
            <w:proofErr w:type="spellStart"/>
            <w:r w:rsidRPr="00A21BF8">
              <w:rPr>
                <w:rFonts w:asciiTheme="minorHAnsi" w:hAnsiTheme="minorHAnsi" w:cstheme="minorHAnsi"/>
                <w:bCs/>
              </w:rPr>
              <w:t>nib</w:t>
            </w:r>
            <w:proofErr w:type="spellEnd"/>
            <w:r w:rsidR="000C6FED" w:rsidRPr="00A21BF8">
              <w:rPr>
                <w:rFonts w:asciiTheme="minorHAnsi" w:hAnsiTheme="minorHAnsi" w:cstheme="minorHAnsi"/>
              </w:rPr>
              <w:t xml:space="preserve"> </w:t>
            </w:r>
          </w:p>
        </w:tc>
        <w:tc>
          <w:tcPr>
            <w:tcW w:w="3026" w:type="pct"/>
            <w:gridSpan w:val="2"/>
            <w:tcBorders>
              <w:top w:val="single" w:sz="4" w:space="0" w:color="auto"/>
              <w:left w:val="single" w:sz="4" w:space="0" w:color="auto"/>
              <w:bottom w:val="single" w:sz="4" w:space="0" w:color="auto"/>
              <w:right w:val="single" w:sz="4" w:space="0" w:color="auto"/>
            </w:tcBorders>
          </w:tcPr>
          <w:p w14:paraId="49DDE2A8" w14:textId="42725851" w:rsidR="000C6FED" w:rsidRPr="00A21BF8" w:rsidRDefault="00762F2B" w:rsidP="00D63068">
            <w:pPr>
              <w:pStyle w:val="Default"/>
              <w:rPr>
                <w:rFonts w:asciiTheme="minorHAnsi" w:hAnsiTheme="minorHAnsi" w:cstheme="minorHAnsi"/>
              </w:rPr>
            </w:pPr>
            <w:r w:rsidRPr="00A21BF8">
              <w:rPr>
                <w:rFonts w:asciiTheme="minorHAnsi" w:hAnsiTheme="minorHAnsi" w:cstheme="minorHAnsi"/>
                <w:bCs/>
                <w:lang w:val="en-US"/>
              </w:rPr>
              <w:t>Cutting done in specific machinery, with the aim to obtain a more uniform and worked finishing</w:t>
            </w:r>
            <w:r w:rsidR="000C6FED" w:rsidRPr="00A21BF8">
              <w:rPr>
                <w:rFonts w:asciiTheme="minorHAnsi" w:hAnsiTheme="minorHAnsi" w:cstheme="minorHAnsi"/>
              </w:rPr>
              <w:t xml:space="preserve">. </w:t>
            </w:r>
          </w:p>
        </w:tc>
        <w:tc>
          <w:tcPr>
            <w:tcW w:w="478" w:type="pct"/>
            <w:tcBorders>
              <w:top w:val="single" w:sz="4" w:space="0" w:color="auto"/>
              <w:left w:val="single" w:sz="4" w:space="0" w:color="auto"/>
              <w:bottom w:val="single" w:sz="4" w:space="0" w:color="auto"/>
              <w:right w:val="single" w:sz="4" w:space="0" w:color="auto"/>
            </w:tcBorders>
          </w:tcPr>
          <w:p w14:paraId="604D219E"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G02 </w:t>
            </w:r>
          </w:p>
        </w:tc>
      </w:tr>
      <w:tr w:rsidR="000C6FED" w14:paraId="7377C484"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13C921E0" w14:textId="53A97B27"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bCs/>
              </w:rPr>
              <w:t>Chisel</w:t>
            </w:r>
            <w:proofErr w:type="spellEnd"/>
            <w:r w:rsidRPr="00A21BF8">
              <w:rPr>
                <w:rFonts w:asciiTheme="minorHAnsi" w:hAnsiTheme="minorHAnsi" w:cstheme="minorHAnsi"/>
                <w:bCs/>
              </w:rPr>
              <w:t xml:space="preserve"> </w:t>
            </w:r>
            <w:proofErr w:type="spellStart"/>
            <w:r w:rsidRPr="00A21BF8">
              <w:rPr>
                <w:rFonts w:asciiTheme="minorHAnsi" w:hAnsiTheme="minorHAnsi" w:cstheme="minorHAnsi"/>
                <w:bCs/>
              </w:rPr>
              <w:t>nib</w:t>
            </w:r>
            <w:proofErr w:type="spellEnd"/>
          </w:p>
        </w:tc>
        <w:tc>
          <w:tcPr>
            <w:tcW w:w="3026" w:type="pct"/>
            <w:gridSpan w:val="2"/>
            <w:tcBorders>
              <w:top w:val="single" w:sz="4" w:space="0" w:color="auto"/>
              <w:left w:val="single" w:sz="4" w:space="0" w:color="auto"/>
              <w:bottom w:val="single" w:sz="4" w:space="0" w:color="auto"/>
              <w:right w:val="single" w:sz="4" w:space="0" w:color="auto"/>
            </w:tcBorders>
          </w:tcPr>
          <w:p w14:paraId="262539FC" w14:textId="6C40B01E" w:rsidR="000C6FED" w:rsidRPr="00A21BF8" w:rsidRDefault="00762F2B" w:rsidP="00D63068">
            <w:pPr>
              <w:pStyle w:val="Default"/>
              <w:rPr>
                <w:rFonts w:asciiTheme="minorHAnsi" w:hAnsiTheme="minorHAnsi" w:cstheme="minorHAnsi"/>
              </w:rPr>
            </w:pPr>
            <w:r w:rsidRPr="00A21BF8">
              <w:rPr>
                <w:rFonts w:asciiTheme="minorHAnsi" w:hAnsiTheme="minorHAnsi" w:cstheme="minorHAnsi"/>
                <w:lang w:val="en-US"/>
              </w:rPr>
              <w:t xml:space="preserve">Machining in the extremities </w:t>
            </w:r>
            <w:r w:rsidRPr="00A21BF8">
              <w:rPr>
                <w:rFonts w:asciiTheme="minorHAnsi" w:hAnsiTheme="minorHAnsi" w:cstheme="minorHAnsi"/>
                <w:bCs/>
                <w:lang w:val="en-US"/>
              </w:rPr>
              <w:t xml:space="preserve">of the tubes with specific angle </w:t>
            </w:r>
            <w:r w:rsidRPr="00A21BF8">
              <w:rPr>
                <w:rFonts w:asciiTheme="minorHAnsi" w:hAnsiTheme="minorHAnsi" w:cstheme="minorHAnsi"/>
                <w:bCs/>
                <w:lang w:val="en-US"/>
              </w:rPr>
              <w:lastRenderedPageBreak/>
              <w:t>to receive weld bead for the tubes junction.</w:t>
            </w:r>
            <w:r w:rsidR="000C6FED" w:rsidRPr="00A21BF8">
              <w:rPr>
                <w:rFonts w:asciiTheme="minorHAnsi" w:hAnsiTheme="minorHAnsi" w:cstheme="minorHAnsi"/>
              </w:rPr>
              <w:t xml:space="preserve"> </w:t>
            </w:r>
          </w:p>
        </w:tc>
        <w:tc>
          <w:tcPr>
            <w:tcW w:w="478" w:type="pct"/>
            <w:tcBorders>
              <w:top w:val="single" w:sz="4" w:space="0" w:color="auto"/>
              <w:left w:val="single" w:sz="4" w:space="0" w:color="auto"/>
              <w:bottom w:val="single" w:sz="4" w:space="0" w:color="auto"/>
              <w:right w:val="single" w:sz="4" w:space="0" w:color="auto"/>
            </w:tcBorders>
          </w:tcPr>
          <w:p w14:paraId="7D2E4771"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lastRenderedPageBreak/>
              <w:t xml:space="preserve">G03 </w:t>
            </w:r>
          </w:p>
        </w:tc>
      </w:tr>
      <w:tr w:rsidR="000C6FED" w14:paraId="0BFD3036"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54BAEF91" w14:textId="15CCE525"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rPr>
              <w:t>Calibrated</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Tip</w:t>
            </w:r>
            <w:proofErr w:type="spellEnd"/>
          </w:p>
        </w:tc>
        <w:tc>
          <w:tcPr>
            <w:tcW w:w="3026" w:type="pct"/>
            <w:gridSpan w:val="2"/>
            <w:tcBorders>
              <w:top w:val="single" w:sz="4" w:space="0" w:color="auto"/>
              <w:left w:val="single" w:sz="4" w:space="0" w:color="auto"/>
              <w:bottom w:val="single" w:sz="4" w:space="0" w:color="auto"/>
              <w:right w:val="single" w:sz="4" w:space="0" w:color="auto"/>
            </w:tcBorders>
          </w:tcPr>
          <w:p w14:paraId="22857202" w14:textId="5D70F219" w:rsidR="000C6FED" w:rsidRPr="00A21BF8" w:rsidRDefault="00762F2B" w:rsidP="00D63068">
            <w:pPr>
              <w:pStyle w:val="Default"/>
              <w:rPr>
                <w:rFonts w:asciiTheme="minorHAnsi" w:hAnsiTheme="minorHAnsi" w:cstheme="minorHAnsi"/>
              </w:rPr>
            </w:pPr>
            <w:r w:rsidRPr="00A21BF8">
              <w:rPr>
                <w:rFonts w:asciiTheme="minorHAnsi" w:hAnsiTheme="minorHAnsi" w:cstheme="minorHAnsi"/>
              </w:rPr>
              <w:t xml:space="preserve">Cold </w:t>
            </w:r>
            <w:proofErr w:type="spellStart"/>
            <w:r w:rsidRPr="00A21BF8">
              <w:rPr>
                <w:rFonts w:asciiTheme="minorHAnsi" w:hAnsiTheme="minorHAnsi" w:cstheme="minorHAnsi"/>
              </w:rPr>
              <w:t>formed</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tip</w:t>
            </w:r>
            <w:proofErr w:type="spellEnd"/>
            <w:r w:rsidRPr="00A21BF8">
              <w:rPr>
                <w:rFonts w:asciiTheme="minorHAnsi" w:hAnsiTheme="minorHAnsi" w:cstheme="minorHAnsi"/>
              </w:rPr>
              <w:t xml:space="preserve"> to </w:t>
            </w:r>
            <w:proofErr w:type="spellStart"/>
            <w:r w:rsidRPr="00A21BF8">
              <w:rPr>
                <w:rFonts w:asciiTheme="minorHAnsi" w:hAnsiTheme="minorHAnsi" w:cstheme="minorHAnsi"/>
              </w:rPr>
              <w:t>ensure</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ovality</w:t>
            </w:r>
            <w:proofErr w:type="spellEnd"/>
          </w:p>
        </w:tc>
        <w:tc>
          <w:tcPr>
            <w:tcW w:w="478" w:type="pct"/>
            <w:tcBorders>
              <w:top w:val="single" w:sz="4" w:space="0" w:color="auto"/>
              <w:left w:val="single" w:sz="4" w:space="0" w:color="auto"/>
              <w:bottom w:val="single" w:sz="4" w:space="0" w:color="auto"/>
              <w:right w:val="single" w:sz="4" w:space="0" w:color="auto"/>
            </w:tcBorders>
          </w:tcPr>
          <w:p w14:paraId="74737284"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G04 </w:t>
            </w:r>
          </w:p>
        </w:tc>
      </w:tr>
      <w:tr w:rsidR="000C6FED" w14:paraId="392EC9F7"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B2F3DA5" w14:textId="51090FDB"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rPr>
              <w:t>Screw</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without</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glove</w:t>
            </w:r>
            <w:proofErr w:type="spellEnd"/>
          </w:p>
        </w:tc>
        <w:tc>
          <w:tcPr>
            <w:tcW w:w="3026" w:type="pct"/>
            <w:gridSpan w:val="2"/>
            <w:tcBorders>
              <w:top w:val="single" w:sz="4" w:space="0" w:color="auto"/>
              <w:left w:val="single" w:sz="4" w:space="0" w:color="auto"/>
              <w:bottom w:val="single" w:sz="4" w:space="0" w:color="auto"/>
              <w:right w:val="single" w:sz="4" w:space="0" w:color="auto"/>
            </w:tcBorders>
          </w:tcPr>
          <w:p w14:paraId="2E5C94FF" w14:textId="714544A7" w:rsidR="000C6FED" w:rsidRPr="00A21BF8" w:rsidRDefault="00762F2B" w:rsidP="00D63068">
            <w:pPr>
              <w:pStyle w:val="Default"/>
              <w:rPr>
                <w:rFonts w:asciiTheme="minorHAnsi" w:hAnsiTheme="minorHAnsi" w:cstheme="minorHAnsi"/>
              </w:rPr>
            </w:pPr>
            <w:proofErr w:type="spellStart"/>
            <w:r w:rsidRPr="00A21BF8">
              <w:rPr>
                <w:rFonts w:asciiTheme="minorHAnsi" w:hAnsiTheme="minorHAnsi" w:cstheme="minorHAnsi"/>
              </w:rPr>
              <w:t>Machining</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that</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consists</w:t>
            </w:r>
            <w:proofErr w:type="spellEnd"/>
            <w:r w:rsidRPr="00A21BF8">
              <w:rPr>
                <w:rFonts w:asciiTheme="minorHAnsi" w:hAnsiTheme="minorHAnsi" w:cstheme="minorHAnsi"/>
              </w:rPr>
              <w:t xml:space="preserve"> in the </w:t>
            </w:r>
            <w:proofErr w:type="spellStart"/>
            <w:r w:rsidRPr="00A21BF8">
              <w:rPr>
                <w:rFonts w:asciiTheme="minorHAnsi" w:hAnsiTheme="minorHAnsi" w:cstheme="minorHAnsi"/>
              </w:rPr>
              <w:t>filleting</w:t>
            </w:r>
            <w:proofErr w:type="spellEnd"/>
            <w:r w:rsidRPr="00A21BF8">
              <w:rPr>
                <w:rFonts w:asciiTheme="minorHAnsi" w:hAnsiTheme="minorHAnsi" w:cstheme="minorHAnsi"/>
              </w:rPr>
              <w:t xml:space="preserve"> of the </w:t>
            </w:r>
            <w:proofErr w:type="spellStart"/>
            <w:r w:rsidRPr="00A21BF8">
              <w:rPr>
                <w:rFonts w:asciiTheme="minorHAnsi" w:hAnsiTheme="minorHAnsi" w:cstheme="minorHAnsi"/>
              </w:rPr>
              <w:t>extremities</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that</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permits</w:t>
            </w:r>
            <w:proofErr w:type="spellEnd"/>
            <w:r w:rsidRPr="00A21BF8">
              <w:rPr>
                <w:rFonts w:asciiTheme="minorHAnsi" w:hAnsiTheme="minorHAnsi" w:cstheme="minorHAnsi"/>
              </w:rPr>
              <w:t xml:space="preserve"> the </w:t>
            </w:r>
            <w:proofErr w:type="spellStart"/>
            <w:r w:rsidRPr="00A21BF8">
              <w:rPr>
                <w:rFonts w:asciiTheme="minorHAnsi" w:hAnsiTheme="minorHAnsi" w:cstheme="minorHAnsi"/>
              </w:rPr>
              <w:t>junction</w:t>
            </w:r>
            <w:proofErr w:type="spellEnd"/>
            <w:r w:rsidRPr="00A21BF8">
              <w:rPr>
                <w:rFonts w:asciiTheme="minorHAnsi" w:hAnsiTheme="minorHAnsi" w:cstheme="minorHAnsi"/>
              </w:rPr>
              <w:t xml:space="preserve"> of the tubes </w:t>
            </w:r>
            <w:proofErr w:type="spellStart"/>
            <w:r w:rsidRPr="00A21BF8">
              <w:rPr>
                <w:rFonts w:asciiTheme="minorHAnsi" w:hAnsiTheme="minorHAnsi" w:cstheme="minorHAnsi"/>
              </w:rPr>
              <w:t>without</w:t>
            </w:r>
            <w:proofErr w:type="spellEnd"/>
            <w:r w:rsidRPr="00A21BF8">
              <w:rPr>
                <w:rFonts w:asciiTheme="minorHAnsi" w:hAnsiTheme="minorHAnsi" w:cstheme="minorHAnsi"/>
              </w:rPr>
              <w:t xml:space="preserve"> the </w:t>
            </w:r>
            <w:proofErr w:type="spellStart"/>
            <w:r w:rsidRPr="00A21BF8">
              <w:rPr>
                <w:rFonts w:asciiTheme="minorHAnsi" w:hAnsiTheme="minorHAnsi" w:cstheme="minorHAnsi"/>
              </w:rPr>
              <w:t>need</w:t>
            </w:r>
            <w:proofErr w:type="spellEnd"/>
            <w:r w:rsidRPr="00A21BF8">
              <w:rPr>
                <w:rFonts w:asciiTheme="minorHAnsi" w:hAnsiTheme="minorHAnsi" w:cstheme="minorHAnsi"/>
              </w:rPr>
              <w:t xml:space="preserve"> of </w:t>
            </w:r>
            <w:proofErr w:type="spellStart"/>
            <w:r w:rsidRPr="00A21BF8">
              <w:rPr>
                <w:rFonts w:asciiTheme="minorHAnsi" w:hAnsiTheme="minorHAnsi" w:cstheme="minorHAnsi"/>
              </w:rPr>
              <w:t>welding</w:t>
            </w:r>
            <w:proofErr w:type="spellEnd"/>
            <w:r w:rsidRPr="00A21BF8">
              <w:rPr>
                <w:rFonts w:asciiTheme="minorHAnsi" w:hAnsiTheme="minorHAnsi" w:cstheme="minorHAnsi"/>
              </w:rPr>
              <w:t xml:space="preserve">. The tube is provided </w:t>
            </w:r>
            <w:proofErr w:type="spellStart"/>
            <w:r w:rsidRPr="00A21BF8">
              <w:rPr>
                <w:rFonts w:asciiTheme="minorHAnsi" w:hAnsiTheme="minorHAnsi" w:cstheme="minorHAnsi"/>
              </w:rPr>
              <w:t>without</w:t>
            </w:r>
            <w:proofErr w:type="spellEnd"/>
            <w:r w:rsidRPr="00A21BF8">
              <w:rPr>
                <w:rFonts w:asciiTheme="minorHAnsi" w:hAnsiTheme="minorHAnsi" w:cstheme="minorHAnsi"/>
              </w:rPr>
              <w:t xml:space="preserve"> the </w:t>
            </w:r>
            <w:proofErr w:type="spellStart"/>
            <w:r w:rsidRPr="00A21BF8">
              <w:rPr>
                <w:rFonts w:asciiTheme="minorHAnsi" w:hAnsiTheme="minorHAnsi" w:cstheme="minorHAnsi"/>
              </w:rPr>
              <w:t>segment</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glove</w:t>
            </w:r>
            <w:proofErr w:type="spellEnd"/>
            <w:r w:rsidRPr="00A21BF8">
              <w:rPr>
                <w:rFonts w:asciiTheme="minorHAnsi" w:hAnsiTheme="minorHAnsi" w:cstheme="minorHAnsi"/>
              </w:rPr>
              <w:t xml:space="preserve">) </w:t>
            </w:r>
            <w:proofErr w:type="spellStart"/>
            <w:r w:rsidRPr="00A21BF8">
              <w:rPr>
                <w:rFonts w:asciiTheme="minorHAnsi" w:hAnsiTheme="minorHAnsi" w:cstheme="minorHAnsi"/>
              </w:rPr>
              <w:t>responsible</w:t>
            </w:r>
            <w:proofErr w:type="spellEnd"/>
            <w:r w:rsidRPr="00A21BF8">
              <w:rPr>
                <w:rFonts w:asciiTheme="minorHAnsi" w:hAnsiTheme="minorHAnsi" w:cstheme="minorHAnsi"/>
              </w:rPr>
              <w:t xml:space="preserve"> for the </w:t>
            </w:r>
            <w:proofErr w:type="spellStart"/>
            <w:r w:rsidRPr="00A21BF8">
              <w:rPr>
                <w:rFonts w:asciiTheme="minorHAnsi" w:hAnsiTheme="minorHAnsi" w:cstheme="minorHAnsi"/>
              </w:rPr>
              <w:t>junction</w:t>
            </w:r>
            <w:proofErr w:type="spellEnd"/>
            <w:r w:rsidRPr="00A21BF8">
              <w:rPr>
                <w:rFonts w:asciiTheme="minorHAnsi" w:hAnsiTheme="minorHAnsi" w:cstheme="minorHAnsi"/>
              </w:rPr>
              <w:t xml:space="preserve"> of the tube</w:t>
            </w:r>
            <w:r w:rsidR="000C6FED" w:rsidRPr="00A21BF8">
              <w:rPr>
                <w:rFonts w:asciiTheme="minorHAnsi" w:hAnsiTheme="minorHAnsi" w:cstheme="minorHAnsi"/>
              </w:rPr>
              <w:t>.</w:t>
            </w:r>
          </w:p>
        </w:tc>
        <w:tc>
          <w:tcPr>
            <w:tcW w:w="478" w:type="pct"/>
            <w:tcBorders>
              <w:top w:val="single" w:sz="4" w:space="0" w:color="auto"/>
              <w:left w:val="single" w:sz="4" w:space="0" w:color="auto"/>
              <w:bottom w:val="single" w:sz="4" w:space="0" w:color="auto"/>
              <w:right w:val="single" w:sz="4" w:space="0" w:color="auto"/>
            </w:tcBorders>
          </w:tcPr>
          <w:p w14:paraId="30CCBB00"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G05 </w:t>
            </w:r>
          </w:p>
        </w:tc>
      </w:tr>
      <w:tr w:rsidR="000C6FED" w14:paraId="342165C3"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5306CFD6" w14:textId="7A69016C" w:rsidR="000C6FED" w:rsidRPr="00A21BF8" w:rsidRDefault="00A21BF8" w:rsidP="00D63068">
            <w:pPr>
              <w:pStyle w:val="Default"/>
              <w:rPr>
                <w:rFonts w:asciiTheme="minorHAnsi" w:hAnsiTheme="minorHAnsi" w:cstheme="minorHAnsi"/>
              </w:rPr>
            </w:pPr>
            <w:r w:rsidRPr="00A21BF8">
              <w:rPr>
                <w:rFonts w:asciiTheme="minorHAnsi" w:hAnsiTheme="minorHAnsi" w:cstheme="minorHAnsi"/>
                <w:bCs/>
                <w:lang w:val="en-US"/>
              </w:rPr>
              <w:t>Screw</w:t>
            </w:r>
            <w:r w:rsidRPr="00A21BF8">
              <w:rPr>
                <w:rFonts w:asciiTheme="minorHAnsi" w:hAnsiTheme="minorHAnsi" w:cstheme="minorHAnsi"/>
                <w:b/>
                <w:bCs/>
                <w:lang w:val="en-US"/>
              </w:rPr>
              <w:t xml:space="preserve"> </w:t>
            </w:r>
            <w:r w:rsidRPr="00A21BF8">
              <w:rPr>
                <w:rFonts w:asciiTheme="minorHAnsi" w:hAnsiTheme="minorHAnsi" w:cstheme="minorHAnsi"/>
                <w:bCs/>
                <w:lang w:val="en-US"/>
              </w:rPr>
              <w:t>and glove for tubes</w:t>
            </w:r>
          </w:p>
        </w:tc>
        <w:tc>
          <w:tcPr>
            <w:tcW w:w="3026" w:type="pct"/>
            <w:gridSpan w:val="2"/>
            <w:tcBorders>
              <w:top w:val="single" w:sz="4" w:space="0" w:color="auto"/>
              <w:left w:val="single" w:sz="4" w:space="0" w:color="auto"/>
              <w:bottom w:val="single" w:sz="4" w:space="0" w:color="auto"/>
              <w:right w:val="single" w:sz="4" w:space="0" w:color="auto"/>
            </w:tcBorders>
          </w:tcPr>
          <w:p w14:paraId="47602D0B" w14:textId="397C67BA" w:rsidR="000C6FED" w:rsidRPr="00A21BF8" w:rsidRDefault="00A21BF8" w:rsidP="00D63068">
            <w:pPr>
              <w:pStyle w:val="Default"/>
              <w:rPr>
                <w:rFonts w:asciiTheme="minorHAnsi" w:hAnsiTheme="minorHAnsi" w:cstheme="minorHAnsi"/>
              </w:rPr>
            </w:pPr>
            <w:r w:rsidRPr="00A21BF8">
              <w:rPr>
                <w:rFonts w:asciiTheme="minorHAnsi" w:hAnsiTheme="minorHAnsi" w:cstheme="minorHAnsi"/>
                <w:lang w:val="en-US"/>
              </w:rPr>
              <w:t>Machining at the extremities of the tubes that consists in</w:t>
            </w:r>
            <w:r w:rsidRPr="00A21BF8">
              <w:rPr>
                <w:rFonts w:asciiTheme="minorHAnsi" w:hAnsiTheme="minorHAnsi" w:cstheme="minorHAnsi"/>
                <w:bCs/>
                <w:lang w:val="en-US"/>
              </w:rPr>
              <w:t xml:space="preserve"> the filleting as API specified, including the coupling accessories of the tubes (gloves) as specified in the API norm, including the </w:t>
            </w:r>
            <w:r w:rsidRPr="00A21BF8">
              <w:rPr>
                <w:rFonts w:asciiTheme="minorHAnsi" w:hAnsiTheme="minorHAnsi" w:cstheme="minorHAnsi"/>
                <w:lang w:val="en-US"/>
              </w:rPr>
              <w:t xml:space="preserve">junction </w:t>
            </w:r>
            <w:r w:rsidRPr="00A21BF8">
              <w:rPr>
                <w:rFonts w:asciiTheme="minorHAnsi" w:hAnsiTheme="minorHAnsi" w:cstheme="minorHAnsi"/>
                <w:bCs/>
                <w:lang w:val="en-US"/>
              </w:rPr>
              <w:t>accessory for the tubes (glove)</w:t>
            </w:r>
            <w:r w:rsidR="000C6FED" w:rsidRPr="00A21BF8">
              <w:rPr>
                <w:rFonts w:asciiTheme="minorHAnsi" w:hAnsiTheme="minorHAnsi" w:cstheme="minorHAnsi"/>
              </w:rPr>
              <w:t>.</w:t>
            </w:r>
          </w:p>
        </w:tc>
        <w:tc>
          <w:tcPr>
            <w:tcW w:w="478" w:type="pct"/>
            <w:tcBorders>
              <w:top w:val="single" w:sz="4" w:space="0" w:color="auto"/>
              <w:left w:val="single" w:sz="4" w:space="0" w:color="auto"/>
              <w:bottom w:val="single" w:sz="4" w:space="0" w:color="auto"/>
              <w:right w:val="single" w:sz="4" w:space="0" w:color="auto"/>
            </w:tcBorders>
          </w:tcPr>
          <w:p w14:paraId="4FACD2D7"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G06 </w:t>
            </w:r>
          </w:p>
        </w:tc>
      </w:tr>
      <w:tr w:rsidR="000C6FED" w14:paraId="271D00FF"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049B3A6" w14:textId="65295A48" w:rsidR="000C6FED" w:rsidRPr="00A21BF8" w:rsidRDefault="00A21BF8" w:rsidP="00D63068">
            <w:pPr>
              <w:pStyle w:val="Default"/>
              <w:rPr>
                <w:rFonts w:asciiTheme="minorHAnsi" w:hAnsiTheme="minorHAnsi" w:cstheme="minorHAnsi"/>
              </w:rPr>
            </w:pPr>
            <w:r w:rsidRPr="00A21BF8">
              <w:rPr>
                <w:rFonts w:asciiTheme="minorHAnsi" w:hAnsiTheme="minorHAnsi" w:cstheme="minorHAnsi"/>
                <w:bCs/>
              </w:rPr>
              <w:t xml:space="preserve">Premium </w:t>
            </w:r>
            <w:proofErr w:type="spellStart"/>
            <w:r w:rsidRPr="00A21BF8">
              <w:rPr>
                <w:rFonts w:asciiTheme="minorHAnsi" w:hAnsiTheme="minorHAnsi" w:cstheme="minorHAnsi"/>
                <w:bCs/>
              </w:rPr>
              <w:t>screw</w:t>
            </w:r>
            <w:proofErr w:type="spellEnd"/>
          </w:p>
        </w:tc>
        <w:tc>
          <w:tcPr>
            <w:tcW w:w="3026" w:type="pct"/>
            <w:gridSpan w:val="2"/>
            <w:tcBorders>
              <w:top w:val="single" w:sz="4" w:space="0" w:color="auto"/>
              <w:left w:val="single" w:sz="4" w:space="0" w:color="auto"/>
              <w:bottom w:val="single" w:sz="4" w:space="0" w:color="auto"/>
              <w:right w:val="single" w:sz="4" w:space="0" w:color="auto"/>
            </w:tcBorders>
          </w:tcPr>
          <w:p w14:paraId="267D978F" w14:textId="5CEDC5F0" w:rsidR="000C6FED" w:rsidRPr="00A21BF8" w:rsidRDefault="00A21BF8" w:rsidP="00D63068">
            <w:pPr>
              <w:pStyle w:val="Default"/>
              <w:rPr>
                <w:rFonts w:asciiTheme="minorHAnsi" w:hAnsiTheme="minorHAnsi" w:cstheme="minorHAnsi"/>
              </w:rPr>
            </w:pPr>
            <w:r w:rsidRPr="00A21BF8">
              <w:rPr>
                <w:rFonts w:asciiTheme="minorHAnsi" w:hAnsiTheme="minorHAnsi" w:cstheme="minorHAnsi"/>
                <w:lang w:val="en-US"/>
              </w:rPr>
              <w:t>Machining at the extremities of the tubes that consists in</w:t>
            </w:r>
            <w:r w:rsidRPr="00A21BF8">
              <w:rPr>
                <w:rFonts w:asciiTheme="minorHAnsi" w:hAnsiTheme="minorHAnsi" w:cstheme="minorHAnsi"/>
                <w:bCs/>
                <w:lang w:val="en-US"/>
              </w:rPr>
              <w:t xml:space="preserve"> the filleting of high performance, as specific customer requirements.</w:t>
            </w:r>
          </w:p>
        </w:tc>
        <w:tc>
          <w:tcPr>
            <w:tcW w:w="478" w:type="pct"/>
            <w:tcBorders>
              <w:top w:val="single" w:sz="4" w:space="0" w:color="auto"/>
              <w:left w:val="single" w:sz="4" w:space="0" w:color="auto"/>
              <w:bottom w:val="single" w:sz="4" w:space="0" w:color="auto"/>
              <w:right w:val="single" w:sz="4" w:space="0" w:color="auto"/>
            </w:tcBorders>
          </w:tcPr>
          <w:p w14:paraId="3B2C21E4" w14:textId="77777777"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G07 </w:t>
            </w:r>
          </w:p>
        </w:tc>
      </w:tr>
      <w:tr w:rsidR="000C6FED" w14:paraId="11E6E5FC"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1EBBEFF6" w14:textId="11A909E0" w:rsidR="000C6FED" w:rsidRPr="00A21BF8" w:rsidRDefault="00A21BF8" w:rsidP="00D63068">
            <w:pPr>
              <w:pStyle w:val="Default"/>
              <w:rPr>
                <w:rFonts w:asciiTheme="minorHAnsi" w:hAnsiTheme="minorHAnsi" w:cstheme="minorHAnsi"/>
              </w:rPr>
            </w:pPr>
            <w:r w:rsidRPr="00A21BF8">
              <w:rPr>
                <w:rFonts w:asciiTheme="minorHAnsi" w:hAnsiTheme="minorHAnsi" w:cstheme="minorHAnsi"/>
                <w:bCs/>
                <w:lang w:val="en-US"/>
              </w:rPr>
              <w:t>Other</w:t>
            </w:r>
            <w:r w:rsidRPr="00A21BF8">
              <w:rPr>
                <w:rFonts w:asciiTheme="minorHAnsi" w:hAnsiTheme="minorHAnsi" w:cstheme="minorHAnsi"/>
                <w:bCs/>
              </w:rPr>
              <w:t xml:space="preserve"> (</w:t>
            </w:r>
            <w:r w:rsidRPr="00A21BF8">
              <w:rPr>
                <w:rFonts w:asciiTheme="minorHAnsi" w:hAnsiTheme="minorHAnsi" w:cstheme="minorHAnsi"/>
                <w:bCs/>
                <w:lang w:val="en-US"/>
              </w:rPr>
              <w:t>specify</w:t>
            </w:r>
            <w:r w:rsidRPr="00A21BF8">
              <w:rPr>
                <w:rFonts w:asciiTheme="minorHAnsi" w:hAnsiTheme="minorHAnsi" w:cstheme="minorHAnsi"/>
                <w:bCs/>
              </w:rPr>
              <w:t>)</w:t>
            </w:r>
            <w:r w:rsidR="000C6FED" w:rsidRPr="00A21BF8">
              <w:rPr>
                <w:rFonts w:asciiTheme="minorHAnsi" w:hAnsiTheme="minorHAnsi" w:cstheme="minorHAnsi"/>
              </w:rPr>
              <w:t xml:space="preserve"> </w:t>
            </w:r>
          </w:p>
        </w:tc>
        <w:tc>
          <w:tcPr>
            <w:tcW w:w="3026" w:type="pct"/>
            <w:gridSpan w:val="2"/>
            <w:tcBorders>
              <w:top w:val="single" w:sz="4" w:space="0" w:color="auto"/>
              <w:left w:val="single" w:sz="4" w:space="0" w:color="auto"/>
              <w:bottom w:val="single" w:sz="4" w:space="0" w:color="auto"/>
              <w:right w:val="single" w:sz="4" w:space="0" w:color="auto"/>
            </w:tcBorders>
          </w:tcPr>
          <w:p w14:paraId="2AF1621F" w14:textId="77777777" w:rsidR="000C6FED" w:rsidRPr="00A21BF8" w:rsidRDefault="000C6FED" w:rsidP="00D63068">
            <w:pPr>
              <w:pStyle w:val="Default"/>
              <w:rPr>
                <w:rFonts w:asciiTheme="minorHAnsi" w:hAnsiTheme="minorHAnsi" w:cstheme="minorHAnsi"/>
              </w:rPr>
            </w:pPr>
          </w:p>
        </w:tc>
        <w:tc>
          <w:tcPr>
            <w:tcW w:w="478" w:type="pct"/>
            <w:tcBorders>
              <w:top w:val="single" w:sz="4" w:space="0" w:color="auto"/>
              <w:left w:val="single" w:sz="4" w:space="0" w:color="auto"/>
              <w:bottom w:val="single" w:sz="4" w:space="0" w:color="auto"/>
              <w:right w:val="single" w:sz="4" w:space="0" w:color="auto"/>
            </w:tcBorders>
          </w:tcPr>
          <w:p w14:paraId="094E0A1E" w14:textId="2A36DB89" w:rsidR="000C6FED" w:rsidRPr="00A21BF8" w:rsidRDefault="000C6FED" w:rsidP="00D63068">
            <w:pPr>
              <w:pStyle w:val="Default"/>
              <w:rPr>
                <w:rFonts w:asciiTheme="minorHAnsi" w:hAnsiTheme="minorHAnsi" w:cstheme="minorHAnsi"/>
              </w:rPr>
            </w:pPr>
            <w:r w:rsidRPr="00A21BF8">
              <w:rPr>
                <w:rFonts w:asciiTheme="minorHAnsi" w:hAnsiTheme="minorHAnsi" w:cstheme="minorHAnsi"/>
              </w:rPr>
              <w:t xml:space="preserve">G08 </w:t>
            </w:r>
            <w:r w:rsidR="00A21BF8" w:rsidRPr="00A21BF8">
              <w:rPr>
                <w:rFonts w:asciiTheme="minorHAnsi" w:hAnsiTheme="minorHAnsi" w:cstheme="minorHAnsi"/>
              </w:rPr>
              <w:t>to</w:t>
            </w:r>
            <w:r w:rsidRPr="00A21BF8">
              <w:rPr>
                <w:rFonts w:asciiTheme="minorHAnsi" w:hAnsiTheme="minorHAnsi" w:cstheme="minorHAnsi"/>
              </w:rPr>
              <w:t xml:space="preserve"> </w:t>
            </w:r>
            <w:proofErr w:type="spellStart"/>
            <w:r w:rsidRPr="00A21BF8">
              <w:rPr>
                <w:rFonts w:asciiTheme="minorHAnsi" w:hAnsiTheme="minorHAnsi" w:cstheme="minorHAnsi"/>
                <w:i/>
              </w:rPr>
              <w:t>Gn</w:t>
            </w:r>
            <w:proofErr w:type="spellEnd"/>
            <w:r w:rsidRPr="00A21BF8">
              <w:rPr>
                <w:rFonts w:asciiTheme="minorHAnsi" w:hAnsiTheme="minorHAnsi" w:cstheme="minorHAnsi"/>
              </w:rPr>
              <w:t xml:space="preserve"> </w:t>
            </w:r>
          </w:p>
        </w:tc>
      </w:tr>
      <w:bookmarkEnd w:id="12"/>
    </w:tbl>
    <w:p w14:paraId="24F25486" w14:textId="5AA2939D" w:rsidR="00C13A5A" w:rsidRDefault="00C13A5A" w:rsidP="00A63308">
      <w:pPr>
        <w:ind w:left="360" w:hanging="360"/>
        <w:jc w:val="both"/>
        <w:rPr>
          <w:rFonts w:cstheme="minorHAnsi"/>
          <w:b/>
          <w:sz w:val="24"/>
          <w:szCs w:val="24"/>
          <w:lang w:val="en-US"/>
        </w:rPr>
      </w:pPr>
    </w:p>
    <w:p w14:paraId="2A05C913" w14:textId="50241A6B" w:rsidR="00A21BF8" w:rsidRDefault="00A21BF8" w:rsidP="00A21BF8">
      <w:pPr>
        <w:pStyle w:val="Pr-formataoHTML"/>
        <w:shd w:val="clear" w:color="auto" w:fill="F8F9FA"/>
        <w:spacing w:line="540" w:lineRule="atLeast"/>
        <w:rPr>
          <w:rFonts w:eastAsiaTheme="minorHAnsi"/>
          <w:color w:val="000000"/>
          <w:sz w:val="23"/>
          <w:szCs w:val="23"/>
          <w:lang w:eastAsia="en-US"/>
        </w:rPr>
      </w:pPr>
      <w:r w:rsidRPr="00A21BF8">
        <w:rPr>
          <w:rFonts w:asciiTheme="minorHAnsi" w:eastAsia="Arial Unicode MS" w:hAnsiTheme="minorHAnsi" w:cstheme="minorHAnsi"/>
          <w:bCs/>
          <w:color w:val="000000"/>
          <w:kern w:val="1"/>
          <w:sz w:val="24"/>
          <w:szCs w:val="24"/>
          <w:lang w:val="en-US" w:eastAsia="ar-SA"/>
        </w:rPr>
        <w:t>Example of CODIP formulation</w:t>
      </w:r>
      <w:r w:rsidRPr="002D738E">
        <w:rPr>
          <w:rFonts w:eastAsiaTheme="minorHAnsi"/>
          <w:color w:val="000000"/>
          <w:sz w:val="23"/>
          <w:szCs w:val="23"/>
          <w:lang w:eastAsia="en-US"/>
        </w:rPr>
        <w:t>:</w:t>
      </w:r>
    </w:p>
    <w:p w14:paraId="285D0E92" w14:textId="60129922" w:rsidR="00A21BF8" w:rsidRPr="00B8491C" w:rsidRDefault="00B8491C" w:rsidP="00A21BF8">
      <w:pPr>
        <w:pStyle w:val="Pr-formataoHTML"/>
        <w:shd w:val="clear" w:color="auto" w:fill="F8F9FA"/>
        <w:spacing w:line="540" w:lineRule="atLeast"/>
        <w:rPr>
          <w:rFonts w:asciiTheme="minorHAnsi" w:eastAsia="Arial Unicode MS" w:hAnsiTheme="minorHAnsi" w:cstheme="minorHAnsi"/>
          <w:bCs/>
          <w:color w:val="000000"/>
          <w:kern w:val="1"/>
          <w:sz w:val="24"/>
          <w:szCs w:val="24"/>
          <w:lang w:val="en-US" w:eastAsia="ar-SA"/>
        </w:rPr>
      </w:pPr>
      <w:r w:rsidRPr="00B8491C">
        <w:rPr>
          <w:rFonts w:asciiTheme="minorHAnsi" w:eastAsia="Arial Unicode MS" w:hAnsiTheme="minorHAnsi" w:cstheme="minorHAnsi"/>
          <w:bCs/>
          <w:color w:val="000000"/>
          <w:kern w:val="1"/>
          <w:sz w:val="24"/>
          <w:szCs w:val="24"/>
          <w:lang w:val="en-US" w:eastAsia="ar-SA"/>
        </w:rPr>
        <w:t>S</w:t>
      </w:r>
      <w:r w:rsidR="00A21BF8" w:rsidRPr="00B8491C">
        <w:rPr>
          <w:rFonts w:asciiTheme="minorHAnsi" w:eastAsia="Arial Unicode MS" w:hAnsiTheme="minorHAnsi" w:cstheme="minorHAnsi"/>
          <w:bCs/>
          <w:color w:val="000000"/>
          <w:kern w:val="1"/>
          <w:sz w:val="24"/>
          <w:szCs w:val="24"/>
          <w:lang w:val="en-US" w:eastAsia="ar-SA"/>
        </w:rPr>
        <w:t>eamless carbon steel line pipes of 4”</w:t>
      </w:r>
      <w:r w:rsidRPr="00B8491C">
        <w:rPr>
          <w:rFonts w:asciiTheme="minorHAnsi" w:eastAsia="Arial Unicode MS" w:hAnsiTheme="minorHAnsi" w:cstheme="minorHAnsi"/>
          <w:bCs/>
          <w:color w:val="000000"/>
          <w:kern w:val="1"/>
          <w:sz w:val="24"/>
          <w:szCs w:val="24"/>
          <w:lang w:val="en-US" w:eastAsia="ar-SA"/>
        </w:rPr>
        <w:t xml:space="preserve"> (inches) </w:t>
      </w:r>
      <w:r w:rsidR="00A21BF8" w:rsidRPr="00B8491C">
        <w:rPr>
          <w:rFonts w:asciiTheme="minorHAnsi" w:eastAsia="Arial Unicode MS" w:hAnsiTheme="minorHAnsi" w:cstheme="minorHAnsi"/>
          <w:bCs/>
          <w:color w:val="000000"/>
          <w:kern w:val="1"/>
          <w:sz w:val="24"/>
          <w:szCs w:val="24"/>
          <w:lang w:val="en-US" w:eastAsia="ar-SA"/>
        </w:rPr>
        <w:t>(114.3</w:t>
      </w:r>
      <w:r w:rsidRPr="00B8491C">
        <w:rPr>
          <w:rFonts w:asciiTheme="minorHAnsi" w:eastAsia="Arial Unicode MS" w:hAnsiTheme="minorHAnsi" w:cstheme="minorHAnsi"/>
          <w:bCs/>
          <w:color w:val="000000"/>
          <w:kern w:val="1"/>
          <w:sz w:val="24"/>
          <w:szCs w:val="24"/>
          <w:lang w:val="en-US" w:eastAsia="ar-SA"/>
        </w:rPr>
        <w:t xml:space="preserve"> millimeters</w:t>
      </w:r>
      <w:r w:rsidR="00A21BF8" w:rsidRPr="00B8491C">
        <w:rPr>
          <w:rFonts w:asciiTheme="minorHAnsi" w:eastAsia="Arial Unicode MS" w:hAnsiTheme="minorHAnsi" w:cstheme="minorHAnsi"/>
          <w:bCs/>
          <w:color w:val="000000"/>
          <w:kern w:val="1"/>
          <w:sz w:val="24"/>
          <w:szCs w:val="24"/>
          <w:lang w:val="en-US" w:eastAsia="ar-SA"/>
        </w:rPr>
        <w:t>)</w:t>
      </w:r>
      <w:r w:rsidRPr="00B8491C">
        <w:rPr>
          <w:rFonts w:asciiTheme="minorHAnsi" w:eastAsia="Arial Unicode MS" w:hAnsiTheme="minorHAnsi" w:cstheme="minorHAnsi"/>
          <w:bCs/>
          <w:color w:val="000000"/>
          <w:kern w:val="1"/>
          <w:sz w:val="24"/>
          <w:szCs w:val="24"/>
          <w:lang w:val="en-US" w:eastAsia="ar-SA"/>
        </w:rPr>
        <w:t>, 6.35mm wall thickness, Grade B, hot rolled, API Standard 5L, unshielded, with Chisel nib: A01B02C01D06E06F01G03.</w:t>
      </w:r>
    </w:p>
    <w:p w14:paraId="1416590F" w14:textId="1504CA23" w:rsidR="00A21BF8" w:rsidRPr="00B8491C" w:rsidRDefault="00A21BF8" w:rsidP="00A21BF8">
      <w:pPr>
        <w:pStyle w:val="Pr-formataoHTML"/>
        <w:shd w:val="clear" w:color="auto" w:fill="F8F9FA"/>
        <w:spacing w:line="540" w:lineRule="atLeast"/>
        <w:rPr>
          <w:rFonts w:asciiTheme="minorHAnsi" w:eastAsia="Arial Unicode MS" w:hAnsiTheme="minorHAnsi" w:cstheme="minorHAnsi"/>
          <w:bCs/>
          <w:color w:val="000000"/>
          <w:kern w:val="1"/>
          <w:sz w:val="24"/>
          <w:szCs w:val="24"/>
          <w:lang w:val="en-US" w:eastAsia="ar-SA"/>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DAE55A"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lastRenderedPageBreak/>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2CD49"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7777777"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43607" w:rsidRPr="00711517">
        <w:rPr>
          <w:rFonts w:cstheme="minorHAnsi"/>
          <w:i/>
          <w:sz w:val="24"/>
          <w:szCs w:val="24"/>
          <w:lang w:val="en-US"/>
        </w:rPr>
        <w:t>SDCOM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w:t>
      </w:r>
      <w:proofErr w:type="spellStart"/>
      <w:r w:rsidRPr="00711517">
        <w:rPr>
          <w:rFonts w:cstheme="minorHAnsi"/>
          <w:sz w:val="24"/>
          <w:szCs w:val="24"/>
          <w:lang w:val="en-US"/>
        </w:rPr>
        <w:t>i</w:t>
      </w:r>
      <w:proofErr w:type="spellEnd"/>
      <w:r w:rsidRPr="00711517">
        <w:rPr>
          <w:rFonts w:cstheme="minorHAnsi"/>
          <w:sz w:val="24"/>
          <w:szCs w:val="24"/>
          <w:lang w:val="en-US"/>
        </w:rPr>
        <w:t>)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w:t>
      </w:r>
      <w:proofErr w:type="spellStart"/>
      <w:r w:rsidRPr="00711517">
        <w:rPr>
          <w:rFonts w:cstheme="minorHAnsi"/>
          <w:sz w:val="24"/>
          <w:szCs w:val="24"/>
          <w:lang w:val="en-US"/>
        </w:rPr>
        <w:t>i</w:t>
      </w:r>
      <w:proofErr w:type="spellEnd"/>
      <w:r w:rsidRPr="00711517">
        <w:rPr>
          <w:rFonts w:cstheme="minorHAnsi"/>
          <w:sz w:val="24"/>
          <w:szCs w:val="24"/>
          <w:lang w:val="en-US"/>
        </w:rPr>
        <w:t>),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7.4 Provide a list of the categories of customers (e.g., local distributor, end-user, trading companies, </w:t>
      </w:r>
      <w:proofErr w:type="spellStart"/>
      <w:r w:rsidRPr="00711517">
        <w:rPr>
          <w:rFonts w:cstheme="minorHAnsi"/>
          <w:sz w:val="24"/>
          <w:szCs w:val="24"/>
          <w:lang w:val="en-US"/>
        </w:rPr>
        <w:t>etc</w:t>
      </w:r>
      <w:proofErr w:type="spellEnd"/>
      <w:r w:rsidRPr="00711517">
        <w:rPr>
          <w:rFonts w:cstheme="minorHAnsi"/>
          <w:sz w:val="24"/>
          <w:szCs w:val="24"/>
          <w:lang w:val="en-US"/>
        </w:rPr>
        <w:t>) in (</w:t>
      </w:r>
      <w:proofErr w:type="spellStart"/>
      <w:r w:rsidRPr="00711517">
        <w:rPr>
          <w:rFonts w:cstheme="minorHAnsi"/>
          <w:sz w:val="24"/>
          <w:szCs w:val="24"/>
          <w:lang w:val="en-US"/>
        </w:rPr>
        <w:t>i</w:t>
      </w:r>
      <w:proofErr w:type="spellEnd"/>
      <w:r w:rsidRPr="00711517">
        <w:rPr>
          <w:rFonts w:cstheme="minorHAnsi"/>
          <w:sz w:val="24"/>
          <w:szCs w:val="24"/>
          <w:lang w:val="en-US"/>
        </w:rPr>
        <w:t>),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w:t>
      </w:r>
      <w:proofErr w:type="spellStart"/>
      <w:r w:rsidRPr="00711517">
        <w:rPr>
          <w:rFonts w:cstheme="minorHAnsi"/>
          <w:sz w:val="24"/>
          <w:szCs w:val="24"/>
          <w:lang w:val="en-US"/>
        </w:rPr>
        <w:t>i</w:t>
      </w:r>
      <w:proofErr w:type="spellEnd"/>
      <w:r w:rsidRPr="00711517">
        <w:rPr>
          <w:rFonts w:cstheme="minorHAnsi"/>
          <w:sz w:val="24"/>
          <w:szCs w:val="24"/>
          <w:lang w:val="en-US"/>
        </w:rPr>
        <w:t>),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8.1.4 Report whether there are any restrictions to direct sales and to sales performed by intermediaries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w:t>
      </w:r>
      <w:proofErr w:type="spellStart"/>
      <w:r w:rsidRPr="00711517">
        <w:rPr>
          <w:rFonts w:cstheme="minorHAnsi"/>
          <w:sz w:val="24"/>
          <w:szCs w:val="24"/>
          <w:lang w:val="en-US"/>
        </w:rPr>
        <w:t>i</w:t>
      </w:r>
      <w:proofErr w:type="spellEnd"/>
      <w:r w:rsidRPr="00711517">
        <w:rPr>
          <w:rFonts w:cstheme="minorHAnsi"/>
          <w:sz w:val="24"/>
          <w:szCs w:val="24"/>
          <w:lang w:val="en-US"/>
        </w:rPr>
        <w:t>),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855CE8"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855CE8"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D46205"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3BF24"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B52A4"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19706358"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w:t>
      </w:r>
      <w:r w:rsidR="002108D8" w:rsidRPr="00711517">
        <w:rPr>
          <w:rFonts w:cstheme="minorHAnsi"/>
          <w:b/>
          <w:bCs/>
          <w:sz w:val="24"/>
          <w:szCs w:val="24"/>
          <w:lang w:val="en-US"/>
        </w:rPr>
        <w:t>t</w:t>
      </w:r>
      <w:r w:rsidR="00D75417">
        <w:rPr>
          <w:rFonts w:cstheme="minorHAnsi"/>
          <w:b/>
          <w:bCs/>
          <w:sz w:val="24"/>
          <w:szCs w:val="24"/>
          <w:lang w:val="en-US"/>
        </w:rPr>
        <w:t>on</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19A6236F"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t</w:t>
      </w:r>
      <w:r w:rsidR="00D75417">
        <w:rPr>
          <w:rFonts w:cstheme="minorHAnsi"/>
          <w:sz w:val="24"/>
          <w:szCs w:val="24"/>
          <w:lang w:val="en-US"/>
        </w:rPr>
        <w:t>on</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52545"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 xml:space="preserve">country of </w:t>
      </w:r>
      <w:proofErr w:type="spellStart"/>
      <w:r w:rsidR="00023431" w:rsidRPr="00711517">
        <w:rPr>
          <w:rFonts w:cstheme="minorHAnsi"/>
          <w:sz w:val="24"/>
          <w:szCs w:val="24"/>
          <w:lang w:val="en-US"/>
        </w:rPr>
        <w:t>manufacturing</w:t>
      </w:r>
      <w:r w:rsidRPr="00711517">
        <w:rPr>
          <w:rFonts w:cstheme="minorHAnsi"/>
          <w:sz w:val="24"/>
          <w:szCs w:val="24"/>
          <w:lang w:val="en-US"/>
        </w:rPr>
        <w:t>to</w:t>
      </w:r>
      <w:proofErr w:type="spellEnd"/>
      <w:r w:rsidRPr="00711517">
        <w:rPr>
          <w:rFonts w:cstheme="minorHAnsi"/>
          <w:sz w:val="24"/>
          <w:szCs w:val="24"/>
          <w:lang w:val="en-US"/>
        </w:rPr>
        <w:t xml:space="preserve">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855CE8"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855CE8"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w:t>
            </w:r>
            <w:proofErr w:type="spellStart"/>
            <w:r w:rsidR="00DE1635" w:rsidRPr="00711517">
              <w:rPr>
                <w:rFonts w:cstheme="minorHAnsi"/>
                <w:bCs/>
                <w:color w:val="000000" w:themeColor="text1"/>
                <w:sz w:val="24"/>
                <w:szCs w:val="24"/>
                <w:lang w:val="en-US"/>
              </w:rPr>
              <w:t>e.g</w:t>
            </w:r>
            <w:proofErr w:type="spellEnd"/>
            <w:r w:rsidR="00DE1635" w:rsidRPr="00711517">
              <w:rPr>
                <w:rFonts w:cstheme="minorHAnsi"/>
                <w:bCs/>
                <w:color w:val="000000" w:themeColor="text1"/>
                <w:sz w:val="24"/>
                <w:szCs w:val="24"/>
                <w:lang w:val="en-US"/>
              </w:rPr>
              <w:t xml:space="preserve">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855CE8"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855CE8"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 xml:space="preserve">electrical energy or any other energy source (e.g. </w:t>
            </w:r>
            <w:proofErr w:type="spellStart"/>
            <w:r w:rsidRPr="00711517">
              <w:rPr>
                <w:rFonts w:cstheme="minorHAnsi"/>
                <w:sz w:val="24"/>
                <w:szCs w:val="24"/>
                <w:lang w:val="en-US"/>
              </w:rPr>
              <w:t>termic</w:t>
            </w:r>
            <w:proofErr w:type="spellEnd"/>
            <w:r w:rsidRPr="00711517">
              <w:rPr>
                <w:rFonts w:cstheme="minorHAnsi"/>
                <w:sz w:val="24"/>
                <w:szCs w:val="24"/>
                <w:lang w:val="en-US"/>
              </w:rPr>
              <w:t>,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855CE8"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855CE8"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855CE8"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 xml:space="preserve">In addition, report, in the column to the right, the unit consumption which refers to direct labor, </w:t>
            </w:r>
            <w:proofErr w:type="spellStart"/>
            <w:r w:rsidRPr="00711517">
              <w:rPr>
                <w:rFonts w:cstheme="minorHAnsi"/>
                <w:sz w:val="24"/>
                <w:szCs w:val="24"/>
                <w:lang w:val="en-US"/>
              </w:rPr>
              <w:t>i</w:t>
            </w:r>
            <w:proofErr w:type="spellEnd"/>
            <w:r w:rsidRPr="00711517">
              <w:rPr>
                <w:rFonts w:cstheme="minorHAnsi"/>
                <w:sz w:val="24"/>
                <w:szCs w:val="24"/>
                <w:lang w:val="en-US"/>
              </w:rPr>
              <w:t>. e., the number of hours worked needed to the manufacturing of one unit of the product.</w:t>
            </w:r>
          </w:p>
        </w:tc>
      </w:tr>
      <w:tr w:rsidR="008D2CE0" w:rsidRPr="00855CE8"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855CE8"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855CE8"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855CE8"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855CE8"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855CE8"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855CE8"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855CE8"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D2207"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6309"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24BBD"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w:t>
      </w:r>
      <w:proofErr w:type="spellStart"/>
      <w:r w:rsidRPr="00711517">
        <w:rPr>
          <w:rFonts w:cstheme="minorHAnsi"/>
          <w:i/>
          <w:sz w:val="24"/>
          <w:szCs w:val="24"/>
          <w:lang w:val="en-US"/>
        </w:rPr>
        <w:t>VII.a</w:t>
      </w:r>
      <w:proofErr w:type="spellEnd"/>
      <w:r w:rsidRPr="00711517">
        <w:rPr>
          <w:rFonts w:cstheme="minorHAnsi"/>
          <w:i/>
          <w:sz w:val="24"/>
          <w:szCs w:val="24"/>
          <w:lang w:val="en-US"/>
        </w:rPr>
        <w:t xml:space="preserve"> and </w:t>
      </w:r>
      <w:proofErr w:type="spellStart"/>
      <w:r w:rsidRPr="00711517">
        <w:rPr>
          <w:rFonts w:cstheme="minorHAnsi"/>
          <w:i/>
          <w:sz w:val="24"/>
          <w:szCs w:val="24"/>
          <w:lang w:val="en-US"/>
        </w:rPr>
        <w:t>VII.b</w:t>
      </w:r>
      <w:proofErr w:type="spellEnd"/>
      <w:r w:rsidRPr="00711517">
        <w:rPr>
          <w:rFonts w:cstheme="minorHAnsi"/>
          <w:i/>
          <w:sz w:val="24"/>
          <w:szCs w:val="24"/>
          <w:lang w:val="en-US"/>
        </w:rPr>
        <w:t xml:space="preserve">,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6E37E"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855CE8"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7535D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13" w:name="_Toc340425374"/>
      <w:r w:rsidRPr="00711517">
        <w:rPr>
          <w:rFonts w:asciiTheme="minorHAnsi" w:hAnsiTheme="minorHAnsi" w:cstheme="minorHAnsi"/>
          <w:szCs w:val="24"/>
          <w:lang w:val="en-US"/>
        </w:rPr>
        <w:lastRenderedPageBreak/>
        <w:t>VII – TOTAL SALES</w:t>
      </w:r>
      <w:bookmarkEnd w:id="13"/>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14" w:name="_Toc340425375"/>
      <w:r w:rsidRPr="00711517">
        <w:rPr>
          <w:rFonts w:asciiTheme="minorHAnsi" w:hAnsiTheme="minorHAnsi" w:cstheme="minorHAnsi"/>
          <w:szCs w:val="24"/>
          <w:lang w:val="en-US"/>
        </w:rPr>
        <w:t>ITEM D – TOTAL SALES RE</w:t>
      </w:r>
      <w:bookmarkEnd w:id="14"/>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Resales of the like product purchased in the domestic market of </w:t>
      </w:r>
      <w:proofErr w:type="spellStart"/>
      <w:r w:rsidRPr="00711517">
        <w:rPr>
          <w:rFonts w:asciiTheme="minorHAnsi" w:hAnsiTheme="minorHAnsi" w:cstheme="minorHAnsi"/>
          <w:b w:val="0"/>
          <w:szCs w:val="24"/>
          <w:lang w:val="en-US"/>
        </w:rPr>
        <w:t>your’s</w:t>
      </w:r>
      <w:proofErr w:type="spellEnd"/>
      <w:r w:rsidRPr="00711517">
        <w:rPr>
          <w:rFonts w:asciiTheme="minorHAnsi" w:hAnsiTheme="minorHAnsi" w:cstheme="minorHAnsi"/>
          <w:b w:val="0"/>
          <w:szCs w:val="24"/>
          <w:lang w:val="en-US"/>
        </w:rPr>
        <w:t xml:space="preserve">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343607" w:rsidRPr="00711517">
        <w:rPr>
          <w:rFonts w:cstheme="minorHAnsi"/>
          <w:sz w:val="24"/>
          <w:szCs w:val="24"/>
          <w:lang w:val="en-US"/>
        </w:rPr>
        <w:t>SDCOM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284B0" w14:textId="77777777" w:rsidR="00D54BB1" w:rsidRDefault="00D54BB1">
      <w:pPr>
        <w:spacing w:after="0" w:line="240" w:lineRule="auto"/>
      </w:pPr>
      <w:r>
        <w:separator/>
      </w:r>
    </w:p>
  </w:endnote>
  <w:endnote w:type="continuationSeparator" w:id="0">
    <w:p w14:paraId="470A2EBD" w14:textId="77777777" w:rsidR="00D54BB1" w:rsidRDefault="00D54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77777777"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15"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77777777"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16"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94A0D" w14:textId="77777777" w:rsidR="00D54BB1" w:rsidRDefault="00D54BB1">
      <w:pPr>
        <w:spacing w:after="0" w:line="240" w:lineRule="auto"/>
      </w:pPr>
      <w:r>
        <w:separator/>
      </w:r>
    </w:p>
  </w:footnote>
  <w:footnote w:type="continuationSeparator" w:id="0">
    <w:p w14:paraId="3B77C33E" w14:textId="77777777" w:rsidR="00D54BB1" w:rsidRDefault="00D54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09C1"/>
    <w:rsid w:val="00091246"/>
    <w:rsid w:val="00094F42"/>
    <w:rsid w:val="0009512E"/>
    <w:rsid w:val="000A3A37"/>
    <w:rsid w:val="000A6ED7"/>
    <w:rsid w:val="000B026D"/>
    <w:rsid w:val="000C483E"/>
    <w:rsid w:val="000C6FED"/>
    <w:rsid w:val="000D0FED"/>
    <w:rsid w:val="000E21EC"/>
    <w:rsid w:val="000E3096"/>
    <w:rsid w:val="000E5DB5"/>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446F"/>
    <w:rsid w:val="00186EED"/>
    <w:rsid w:val="00193FCB"/>
    <w:rsid w:val="00195D38"/>
    <w:rsid w:val="001964B2"/>
    <w:rsid w:val="001A5B33"/>
    <w:rsid w:val="001B1068"/>
    <w:rsid w:val="001B111A"/>
    <w:rsid w:val="001B1A98"/>
    <w:rsid w:val="001B4CE3"/>
    <w:rsid w:val="001B57FB"/>
    <w:rsid w:val="001C56B4"/>
    <w:rsid w:val="001C65B9"/>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6BBA"/>
    <w:rsid w:val="004672CA"/>
    <w:rsid w:val="00473DD7"/>
    <w:rsid w:val="00474F08"/>
    <w:rsid w:val="00475A6B"/>
    <w:rsid w:val="00482610"/>
    <w:rsid w:val="00483299"/>
    <w:rsid w:val="00484CE9"/>
    <w:rsid w:val="00485863"/>
    <w:rsid w:val="00487B41"/>
    <w:rsid w:val="0049356D"/>
    <w:rsid w:val="00494E76"/>
    <w:rsid w:val="00495ED4"/>
    <w:rsid w:val="004970FC"/>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63984"/>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2734C"/>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2F2B"/>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2CBE"/>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24F"/>
    <w:rsid w:val="00900EE2"/>
    <w:rsid w:val="00903728"/>
    <w:rsid w:val="00903BDE"/>
    <w:rsid w:val="00907F8A"/>
    <w:rsid w:val="00911867"/>
    <w:rsid w:val="00917A09"/>
    <w:rsid w:val="00920AD4"/>
    <w:rsid w:val="009366A5"/>
    <w:rsid w:val="00940020"/>
    <w:rsid w:val="009405E1"/>
    <w:rsid w:val="0094173D"/>
    <w:rsid w:val="00947A41"/>
    <w:rsid w:val="0095390A"/>
    <w:rsid w:val="00953E8E"/>
    <w:rsid w:val="009561C8"/>
    <w:rsid w:val="009630DD"/>
    <w:rsid w:val="009642CE"/>
    <w:rsid w:val="0096624D"/>
    <w:rsid w:val="009711F7"/>
    <w:rsid w:val="009748E2"/>
    <w:rsid w:val="0099693E"/>
    <w:rsid w:val="009A1459"/>
    <w:rsid w:val="009A2706"/>
    <w:rsid w:val="009B0FB7"/>
    <w:rsid w:val="009B7107"/>
    <w:rsid w:val="009C1D82"/>
    <w:rsid w:val="009D1EDF"/>
    <w:rsid w:val="009D5A22"/>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1BF8"/>
    <w:rsid w:val="00A2316B"/>
    <w:rsid w:val="00A23258"/>
    <w:rsid w:val="00A24301"/>
    <w:rsid w:val="00A251F5"/>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0DEB"/>
    <w:rsid w:val="00AC19DD"/>
    <w:rsid w:val="00AC44AB"/>
    <w:rsid w:val="00AC4B0F"/>
    <w:rsid w:val="00AC4C35"/>
    <w:rsid w:val="00AC5239"/>
    <w:rsid w:val="00AC6DE4"/>
    <w:rsid w:val="00AD1571"/>
    <w:rsid w:val="00AD1816"/>
    <w:rsid w:val="00AD707F"/>
    <w:rsid w:val="00AE0115"/>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91C"/>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3A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D5B4B"/>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54BB1"/>
    <w:rsid w:val="00D61BB1"/>
    <w:rsid w:val="00D75417"/>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37B7C"/>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A5C95"/>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link w:val="PargrafodaListaChar"/>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paragraph" w:styleId="Pr-formataoHTML">
    <w:name w:val="HTML Preformatted"/>
    <w:basedOn w:val="Normal"/>
    <w:link w:val="Pr-formataoHTMLChar"/>
    <w:uiPriority w:val="99"/>
    <w:unhideWhenUsed/>
    <w:rsid w:val="00AC0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AC0DEB"/>
    <w:rPr>
      <w:rFonts w:ascii="Courier New" w:eastAsia="Times New Roman" w:hAnsi="Courier New" w:cs="Courier New"/>
      <w:sz w:val="20"/>
      <w:szCs w:val="20"/>
      <w:lang w:eastAsia="pt-BR"/>
    </w:rPr>
  </w:style>
  <w:style w:type="character" w:customStyle="1" w:styleId="y2iqfc">
    <w:name w:val="y2iqfc"/>
    <w:basedOn w:val="Fontepargpadro"/>
    <w:rsid w:val="00AC0DEB"/>
  </w:style>
  <w:style w:type="character" w:customStyle="1" w:styleId="PargrafodaListaChar">
    <w:name w:val="Parágrafo da Lista Char"/>
    <w:link w:val="PargrafodaLista"/>
    <w:uiPriority w:val="34"/>
    <w:locked/>
    <w:rsid w:val="00862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64731162">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341324776">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947738122">
      <w:bodyDiv w:val="1"/>
      <w:marLeft w:val="0"/>
      <w:marRight w:val="0"/>
      <w:marTop w:val="0"/>
      <w:marBottom w:val="0"/>
      <w:divBdr>
        <w:top w:val="none" w:sz="0" w:space="0" w:color="auto"/>
        <w:left w:val="none" w:sz="0" w:space="0" w:color="auto"/>
        <w:bottom w:val="none" w:sz="0" w:space="0" w:color="auto"/>
        <w:right w:val="none" w:sz="0" w:space="0" w:color="auto"/>
      </w:divBdr>
    </w:div>
    <w:div w:id="989671033">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237132767">
      <w:bodyDiv w:val="1"/>
      <w:marLeft w:val="0"/>
      <w:marRight w:val="0"/>
      <w:marTop w:val="0"/>
      <w:marBottom w:val="0"/>
      <w:divBdr>
        <w:top w:val="none" w:sz="0" w:space="0" w:color="auto"/>
        <w:left w:val="none" w:sz="0" w:space="0" w:color="auto"/>
        <w:bottom w:val="none" w:sz="0" w:space="0" w:color="auto"/>
        <w:right w:val="none" w:sz="0" w:space="0" w:color="auto"/>
      </w:divBdr>
    </w:div>
    <w:div w:id="1408308593">
      <w:bodyDiv w:val="1"/>
      <w:marLeft w:val="0"/>
      <w:marRight w:val="0"/>
      <w:marTop w:val="0"/>
      <w:marBottom w:val="0"/>
      <w:divBdr>
        <w:top w:val="none" w:sz="0" w:space="0" w:color="auto"/>
        <w:left w:val="none" w:sz="0" w:space="0" w:color="auto"/>
        <w:bottom w:val="none" w:sz="0" w:space="0" w:color="auto"/>
        <w:right w:val="none" w:sz="0" w:space="0" w:color="auto"/>
      </w:divBdr>
    </w:div>
    <w:div w:id="1424303549">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82873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60</Pages>
  <Words>16633</Words>
  <Characters>89819</Characters>
  <Application>Microsoft Office Word</Application>
  <DocSecurity>2</DocSecurity>
  <Lines>748</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Carlos Adriano da Silva</cp:lastModifiedBy>
  <cp:revision>28</cp:revision>
  <dcterms:created xsi:type="dcterms:W3CDTF">2017-03-10T17:03:00Z</dcterms:created>
  <dcterms:modified xsi:type="dcterms:W3CDTF">2022-08-22T20:44:00Z</dcterms:modified>
</cp:coreProperties>
</file>